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5C9" w:rsidRPr="005360C0" w:rsidRDefault="003025C9" w:rsidP="00B078D6">
      <w:pPr>
        <w:rPr>
          <w:b/>
          <w:color w:val="4F81BD" w:themeColor="accent1"/>
          <w:sz w:val="24"/>
          <w:lang w:val="cs-CZ"/>
        </w:rPr>
      </w:pPr>
      <w:bookmarkStart w:id="0" w:name="_Toc356409841"/>
      <w:bookmarkStart w:id="1" w:name="_Toc357693178"/>
      <w:bookmarkStart w:id="2" w:name="_Toc357693853"/>
      <w:bookmarkStart w:id="3" w:name="_Toc357699003"/>
      <w:bookmarkStart w:id="4" w:name="_Toc358629234"/>
      <w:bookmarkStart w:id="5" w:name="_Toc361587296"/>
      <w:r w:rsidRPr="005360C0">
        <w:rPr>
          <w:b/>
          <w:color w:val="4F81BD" w:themeColor="accent1"/>
          <w:sz w:val="24"/>
          <w:lang w:val="cs-CZ"/>
        </w:rPr>
        <w:t>ZADÁVACÍ DOKUMENTACE K VEŘEJNÉ ZAKÁZCE ZADÁVANÉ DLE ZÁKONA Č. 137/2006 SB., O VEŘEJNÝCH ZAKÁZKÁCH, VE ZNĚNÍ POZDĚJŠÍCH PŘEDPISŮ (DÁLE JEN „ZVZ“)</w:t>
      </w:r>
      <w:bookmarkEnd w:id="0"/>
      <w:bookmarkEnd w:id="1"/>
      <w:bookmarkEnd w:id="2"/>
      <w:bookmarkEnd w:id="3"/>
      <w:bookmarkEnd w:id="4"/>
      <w:bookmarkEnd w:id="5"/>
    </w:p>
    <w:p w:rsidR="003025C9" w:rsidRPr="005360C0" w:rsidRDefault="003025C9" w:rsidP="003025C9">
      <w:pPr>
        <w:pStyle w:val="Zkladntext"/>
        <w:spacing w:line="280" w:lineRule="atLeast"/>
        <w:jc w:val="both"/>
        <w:rPr>
          <w:lang w:val="cs-CZ"/>
        </w:rPr>
      </w:pPr>
    </w:p>
    <w:p w:rsidR="003025C9" w:rsidRPr="005360C0" w:rsidRDefault="003025C9" w:rsidP="003025C9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80" w:lineRule="atLeast"/>
        <w:ind w:left="360"/>
        <w:jc w:val="both"/>
        <w:rPr>
          <w:b/>
          <w:bCs/>
          <w:caps/>
          <w:lang w:val="cs-CZ"/>
        </w:rPr>
      </w:pPr>
      <w:r w:rsidRPr="005360C0">
        <w:rPr>
          <w:b/>
          <w:bCs/>
          <w:caps/>
          <w:lang w:val="cs-CZ"/>
        </w:rPr>
        <w:t>název veřejné zakázky</w:t>
      </w:r>
    </w:p>
    <w:p w:rsidR="003025C9" w:rsidRPr="005360C0" w:rsidRDefault="003025C9" w:rsidP="003025C9">
      <w:pPr>
        <w:spacing w:line="280" w:lineRule="atLeast"/>
        <w:jc w:val="both"/>
        <w:rPr>
          <w:lang w:val="cs-CZ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040"/>
      </w:tblGrid>
      <w:tr w:rsidR="003025C9" w:rsidRPr="005360C0" w:rsidTr="00F51E9B">
        <w:tc>
          <w:tcPr>
            <w:tcW w:w="4248" w:type="dxa"/>
            <w:vAlign w:val="center"/>
          </w:tcPr>
          <w:p w:rsidR="003025C9" w:rsidRPr="005360C0" w:rsidRDefault="003025C9" w:rsidP="00F51E9B">
            <w:pPr>
              <w:spacing w:line="280" w:lineRule="atLeast"/>
              <w:rPr>
                <w:lang w:val="cs-CZ"/>
              </w:rPr>
            </w:pPr>
            <w:r w:rsidRPr="005360C0">
              <w:rPr>
                <w:lang w:val="cs-CZ"/>
              </w:rPr>
              <w:t>Název veřejné zakázky:</w:t>
            </w:r>
          </w:p>
        </w:tc>
        <w:tc>
          <w:tcPr>
            <w:tcW w:w="5040" w:type="dxa"/>
            <w:vAlign w:val="center"/>
          </w:tcPr>
          <w:p w:rsidR="003025C9" w:rsidRPr="005360C0" w:rsidRDefault="003025C9" w:rsidP="00AF243A">
            <w:pPr>
              <w:spacing w:line="280" w:lineRule="atLeast"/>
              <w:jc w:val="both"/>
              <w:rPr>
                <w:b/>
                <w:bCs/>
                <w:lang w:val="cs-CZ"/>
              </w:rPr>
            </w:pPr>
            <w:r w:rsidRPr="005360C0">
              <w:rPr>
                <w:lang w:val="cs-CZ"/>
              </w:rPr>
              <w:t xml:space="preserve">VR </w:t>
            </w:r>
            <w:del w:id="6" w:author="Novotna" w:date="2014-08-11T15:35:00Z">
              <w:r w:rsidRPr="005360C0" w:rsidDel="00AF243A">
                <w:rPr>
                  <w:lang w:val="cs-CZ"/>
                </w:rPr>
                <w:delText>67</w:delText>
              </w:r>
              <w:r w:rsidR="00F51E9B" w:rsidRPr="005360C0" w:rsidDel="00AF243A">
                <w:rPr>
                  <w:lang w:val="cs-CZ"/>
                </w:rPr>
                <w:delText>A</w:delText>
              </w:r>
            </w:del>
            <w:ins w:id="7" w:author="Novotna" w:date="2014-08-11T15:35:00Z">
              <w:r w:rsidR="00AF243A" w:rsidRPr="005360C0">
                <w:rPr>
                  <w:lang w:val="cs-CZ"/>
                </w:rPr>
                <w:t>67</w:t>
              </w:r>
              <w:r w:rsidR="00AF243A">
                <w:rPr>
                  <w:lang w:val="cs-CZ"/>
                </w:rPr>
                <w:t>B</w:t>
              </w:r>
            </w:ins>
            <w:r w:rsidRPr="005360C0">
              <w:rPr>
                <w:lang w:val="cs-CZ"/>
              </w:rPr>
              <w:t xml:space="preserve">:Nákup řidičského simulátoru pro Dopravní VaV centrum </w:t>
            </w:r>
          </w:p>
        </w:tc>
      </w:tr>
    </w:tbl>
    <w:p w:rsidR="003025C9" w:rsidRPr="005360C0" w:rsidRDefault="003025C9" w:rsidP="003025C9">
      <w:pPr>
        <w:spacing w:line="280" w:lineRule="atLeast"/>
        <w:jc w:val="both"/>
        <w:rPr>
          <w:lang w:val="cs-CZ"/>
        </w:rPr>
      </w:pPr>
    </w:p>
    <w:p w:rsidR="003025C9" w:rsidRPr="005360C0" w:rsidRDefault="003025C9" w:rsidP="003025C9">
      <w:pPr>
        <w:spacing w:line="280" w:lineRule="atLeast"/>
        <w:jc w:val="both"/>
        <w:rPr>
          <w:lang w:val="cs-CZ"/>
        </w:rPr>
      </w:pPr>
    </w:p>
    <w:p w:rsidR="003025C9" w:rsidRPr="005360C0" w:rsidRDefault="003025C9" w:rsidP="003025C9">
      <w:pPr>
        <w:spacing w:line="280" w:lineRule="atLeast"/>
        <w:jc w:val="both"/>
        <w:rPr>
          <w:lang w:val="cs-CZ"/>
        </w:rPr>
      </w:pPr>
    </w:p>
    <w:p w:rsidR="003025C9" w:rsidRPr="005360C0" w:rsidRDefault="003025C9" w:rsidP="003025C9">
      <w:pPr>
        <w:spacing w:line="280" w:lineRule="atLeast"/>
        <w:jc w:val="both"/>
        <w:rPr>
          <w:lang w:val="cs-CZ"/>
        </w:rPr>
      </w:pPr>
    </w:p>
    <w:p w:rsidR="003025C9" w:rsidRPr="005360C0" w:rsidRDefault="003025C9" w:rsidP="003025C9">
      <w:pPr>
        <w:spacing w:line="280" w:lineRule="atLeast"/>
        <w:jc w:val="center"/>
        <w:rPr>
          <w:b/>
          <w:bCs/>
          <w:lang w:val="cs-CZ"/>
        </w:rPr>
      </w:pPr>
      <w:r w:rsidRPr="005360C0">
        <w:rPr>
          <w:b/>
          <w:bCs/>
          <w:lang w:val="cs-CZ"/>
        </w:rPr>
        <w:t>POŽADAVKY TECHNICKÉ SPECIFIKACE ŘIDIČSKÉH</w:t>
      </w:r>
      <w:r w:rsidR="00F51E9B" w:rsidRPr="005360C0">
        <w:rPr>
          <w:b/>
          <w:bCs/>
          <w:lang w:val="cs-CZ"/>
        </w:rPr>
        <w:t>O SIMULÁTORU NÁKLADNÍHO VOZIDLA A AUTOBUSU</w:t>
      </w:r>
    </w:p>
    <w:p w:rsidR="003025C9" w:rsidRPr="005360C0" w:rsidRDefault="003025C9" w:rsidP="003025C9">
      <w:pPr>
        <w:spacing w:line="280" w:lineRule="atLeast"/>
        <w:jc w:val="both"/>
        <w:rPr>
          <w:lang w:val="cs-CZ"/>
        </w:rPr>
      </w:pPr>
    </w:p>
    <w:p w:rsidR="003025C9" w:rsidRPr="005360C0" w:rsidRDefault="003025C9" w:rsidP="003025C9">
      <w:pPr>
        <w:spacing w:line="280" w:lineRule="atLeast"/>
        <w:jc w:val="both"/>
        <w:rPr>
          <w:lang w:val="cs-CZ"/>
        </w:rPr>
      </w:pPr>
    </w:p>
    <w:p w:rsidR="003025C9" w:rsidRPr="005360C0" w:rsidRDefault="003025C9" w:rsidP="003025C9">
      <w:pPr>
        <w:spacing w:line="280" w:lineRule="atLeast"/>
        <w:jc w:val="both"/>
        <w:rPr>
          <w:lang w:val="cs-CZ"/>
        </w:rPr>
      </w:pPr>
    </w:p>
    <w:p w:rsidR="003025C9" w:rsidRPr="005360C0" w:rsidRDefault="003025C9" w:rsidP="003025C9">
      <w:pPr>
        <w:spacing w:line="280" w:lineRule="atLeast"/>
        <w:jc w:val="both"/>
        <w:rPr>
          <w:lang w:val="cs-CZ"/>
        </w:rPr>
      </w:pPr>
    </w:p>
    <w:p w:rsidR="003025C9" w:rsidRPr="005360C0" w:rsidRDefault="003025C9" w:rsidP="003025C9">
      <w:pPr>
        <w:spacing w:line="280" w:lineRule="atLeast"/>
        <w:jc w:val="both"/>
        <w:rPr>
          <w:lang w:val="cs-CZ"/>
        </w:rPr>
      </w:pPr>
    </w:p>
    <w:p w:rsidR="003025C9" w:rsidRPr="005360C0" w:rsidRDefault="003025C9" w:rsidP="003025C9">
      <w:pPr>
        <w:spacing w:line="280" w:lineRule="atLeast"/>
        <w:jc w:val="both"/>
        <w:rPr>
          <w:lang w:val="cs-CZ"/>
        </w:rPr>
      </w:pPr>
    </w:p>
    <w:p w:rsidR="003025C9" w:rsidRPr="005360C0" w:rsidRDefault="003025C9" w:rsidP="00302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80" w:lineRule="atLeast"/>
        <w:jc w:val="both"/>
        <w:rPr>
          <w:b/>
          <w:bCs/>
          <w:caps/>
          <w:lang w:val="cs-CZ"/>
        </w:rPr>
      </w:pPr>
      <w:r w:rsidRPr="005360C0">
        <w:rPr>
          <w:b/>
          <w:bCs/>
          <w:caps/>
          <w:lang w:val="cs-CZ"/>
        </w:rPr>
        <w:t xml:space="preserve">       Identifikační údaje zadavatele</w:t>
      </w:r>
    </w:p>
    <w:p w:rsidR="003025C9" w:rsidRPr="005360C0" w:rsidRDefault="003025C9" w:rsidP="003025C9">
      <w:pPr>
        <w:spacing w:line="280" w:lineRule="atLeast"/>
        <w:jc w:val="both"/>
        <w:rPr>
          <w:lang w:val="cs-CZ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040"/>
      </w:tblGrid>
      <w:tr w:rsidR="003025C9" w:rsidRPr="005360C0" w:rsidTr="00F51E9B">
        <w:tc>
          <w:tcPr>
            <w:tcW w:w="4248" w:type="dxa"/>
            <w:vAlign w:val="center"/>
          </w:tcPr>
          <w:p w:rsidR="003025C9" w:rsidRPr="005360C0" w:rsidRDefault="003025C9" w:rsidP="00F51E9B">
            <w:pPr>
              <w:spacing w:line="280" w:lineRule="atLeast"/>
              <w:rPr>
                <w:lang w:val="cs-CZ"/>
              </w:rPr>
            </w:pPr>
            <w:r w:rsidRPr="005360C0">
              <w:rPr>
                <w:lang w:val="cs-CZ"/>
              </w:rPr>
              <w:t>Obchodní firma nebo název / obchodní firma nebo jméno a příjmení:</w:t>
            </w:r>
          </w:p>
        </w:tc>
        <w:tc>
          <w:tcPr>
            <w:tcW w:w="5040" w:type="dxa"/>
            <w:vAlign w:val="center"/>
          </w:tcPr>
          <w:p w:rsidR="003025C9" w:rsidRPr="005360C0" w:rsidRDefault="003025C9" w:rsidP="00F51E9B">
            <w:pPr>
              <w:spacing w:line="280" w:lineRule="atLeast"/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Centrum dopravního výzkumu, v. v. i.</w:t>
            </w:r>
          </w:p>
        </w:tc>
      </w:tr>
      <w:tr w:rsidR="003025C9" w:rsidRPr="005360C0" w:rsidTr="00F51E9B">
        <w:tc>
          <w:tcPr>
            <w:tcW w:w="4248" w:type="dxa"/>
            <w:vAlign w:val="center"/>
          </w:tcPr>
          <w:p w:rsidR="003025C9" w:rsidRPr="005360C0" w:rsidRDefault="003025C9" w:rsidP="00F51E9B">
            <w:pPr>
              <w:spacing w:line="280" w:lineRule="atLeast"/>
              <w:rPr>
                <w:lang w:val="cs-CZ"/>
              </w:rPr>
            </w:pPr>
            <w:r w:rsidRPr="005360C0">
              <w:rPr>
                <w:lang w:val="cs-CZ"/>
              </w:rPr>
              <w:t>Sídlo / místo podnikání / místo trvalého pobytu (příp. doručovací adresa):</w:t>
            </w:r>
          </w:p>
        </w:tc>
        <w:tc>
          <w:tcPr>
            <w:tcW w:w="5040" w:type="dxa"/>
            <w:vAlign w:val="center"/>
          </w:tcPr>
          <w:p w:rsidR="003025C9" w:rsidRPr="005360C0" w:rsidRDefault="003025C9" w:rsidP="00F51E9B">
            <w:pPr>
              <w:spacing w:line="280" w:lineRule="atLeast"/>
              <w:rPr>
                <w:lang w:val="cs-CZ"/>
              </w:rPr>
            </w:pPr>
            <w:r w:rsidRPr="005360C0">
              <w:rPr>
                <w:lang w:val="cs-CZ"/>
              </w:rPr>
              <w:t>Líšeňská 2657/33a, 636 00  Brno - Líšeň</w:t>
            </w:r>
          </w:p>
        </w:tc>
      </w:tr>
      <w:tr w:rsidR="003025C9" w:rsidRPr="005360C0" w:rsidTr="00F51E9B">
        <w:tc>
          <w:tcPr>
            <w:tcW w:w="4248" w:type="dxa"/>
            <w:vAlign w:val="center"/>
          </w:tcPr>
          <w:p w:rsidR="003025C9" w:rsidRPr="005360C0" w:rsidRDefault="003025C9" w:rsidP="00F51E9B">
            <w:pPr>
              <w:spacing w:line="280" w:lineRule="atLeast"/>
              <w:rPr>
                <w:lang w:val="cs-CZ"/>
              </w:rPr>
            </w:pPr>
            <w:r w:rsidRPr="005360C0">
              <w:rPr>
                <w:lang w:val="cs-CZ"/>
              </w:rPr>
              <w:t>IČ:</w:t>
            </w:r>
          </w:p>
        </w:tc>
        <w:tc>
          <w:tcPr>
            <w:tcW w:w="5040" w:type="dxa"/>
            <w:vAlign w:val="center"/>
          </w:tcPr>
          <w:p w:rsidR="003025C9" w:rsidRPr="005360C0" w:rsidRDefault="003025C9" w:rsidP="00F51E9B">
            <w:pPr>
              <w:spacing w:line="280" w:lineRule="atLeast"/>
              <w:rPr>
                <w:lang w:val="cs-CZ"/>
              </w:rPr>
            </w:pPr>
            <w:r w:rsidRPr="005360C0">
              <w:rPr>
                <w:lang w:val="cs-CZ"/>
              </w:rPr>
              <w:t>44994575</w:t>
            </w:r>
          </w:p>
        </w:tc>
      </w:tr>
      <w:tr w:rsidR="003025C9" w:rsidRPr="005360C0" w:rsidTr="00F51E9B">
        <w:tc>
          <w:tcPr>
            <w:tcW w:w="4248" w:type="dxa"/>
            <w:vAlign w:val="center"/>
          </w:tcPr>
          <w:p w:rsidR="003025C9" w:rsidRPr="005360C0" w:rsidRDefault="003025C9" w:rsidP="00F51E9B">
            <w:pPr>
              <w:spacing w:line="280" w:lineRule="atLeast"/>
              <w:rPr>
                <w:lang w:val="cs-CZ"/>
              </w:rPr>
            </w:pPr>
            <w:r w:rsidRPr="005360C0">
              <w:rPr>
                <w:lang w:val="cs-CZ"/>
              </w:rPr>
              <w:t>Osoba oprávněná jednat jménem či za zadavatele:</w:t>
            </w:r>
          </w:p>
        </w:tc>
        <w:tc>
          <w:tcPr>
            <w:tcW w:w="5040" w:type="dxa"/>
            <w:vAlign w:val="center"/>
          </w:tcPr>
          <w:p w:rsidR="003025C9" w:rsidRPr="005360C0" w:rsidRDefault="003025C9" w:rsidP="00F51E9B">
            <w:pPr>
              <w:spacing w:line="280" w:lineRule="atLeast"/>
              <w:rPr>
                <w:lang w:val="cs-CZ"/>
              </w:rPr>
            </w:pPr>
            <w:r w:rsidRPr="005360C0">
              <w:rPr>
                <w:lang w:val="cs-CZ"/>
              </w:rPr>
              <w:t>prof. Ing. Karel Pospíšil, Ph.D., MBA</w:t>
            </w:r>
          </w:p>
        </w:tc>
      </w:tr>
    </w:tbl>
    <w:p w:rsidR="003025C9" w:rsidRPr="005360C0" w:rsidRDefault="003025C9" w:rsidP="003025C9">
      <w:pPr>
        <w:rPr>
          <w:lang w:val="cs-CZ"/>
        </w:rPr>
      </w:pPr>
      <w:r w:rsidRPr="005360C0">
        <w:rPr>
          <w:lang w:val="cs-CZ"/>
        </w:rPr>
        <w:br w:type="page"/>
      </w:r>
    </w:p>
    <w:p w:rsidR="003025C9" w:rsidRPr="005360C0" w:rsidRDefault="003025C9" w:rsidP="003025C9">
      <w:pPr>
        <w:pStyle w:val="Nadpisobsahu"/>
        <w:rPr>
          <w:rFonts w:ascii="Times New Roman" w:hAnsi="Times New Roman" w:cs="Times New Roman"/>
          <w:sz w:val="22"/>
          <w:szCs w:val="22"/>
          <w:lang w:val="cs-CZ"/>
        </w:rPr>
      </w:pPr>
      <w:r w:rsidRPr="005360C0">
        <w:rPr>
          <w:rFonts w:ascii="Times New Roman" w:hAnsi="Times New Roman" w:cs="Times New Roman"/>
          <w:sz w:val="22"/>
          <w:szCs w:val="22"/>
          <w:lang w:val="cs-CZ"/>
        </w:rPr>
        <w:lastRenderedPageBreak/>
        <w:t>Obsah</w:t>
      </w:r>
    </w:p>
    <w:p w:rsidR="003025C9" w:rsidRPr="005360C0" w:rsidRDefault="003025C9" w:rsidP="003025C9">
      <w:pPr>
        <w:rPr>
          <w:lang w:val="cs-CZ" w:eastAsia="sv-SE"/>
        </w:rPr>
      </w:pPr>
    </w:p>
    <w:p w:rsidR="009F42D3" w:rsidRPr="009F42D3" w:rsidRDefault="003025C9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r w:rsidRPr="005360C0">
        <w:rPr>
          <w:lang w:val="cs-CZ"/>
        </w:rPr>
        <w:fldChar w:fldCharType="begin"/>
      </w:r>
      <w:r w:rsidRPr="005360C0">
        <w:rPr>
          <w:lang w:val="cs-CZ"/>
        </w:rPr>
        <w:instrText xml:space="preserve"> TOC \o "1-3" \h \z \u </w:instrText>
      </w:r>
      <w:r w:rsidRPr="005360C0">
        <w:rPr>
          <w:lang w:val="cs-CZ"/>
        </w:rPr>
        <w:fldChar w:fldCharType="separate"/>
      </w:r>
      <w:hyperlink w:anchor="_Toc384726508" w:history="1">
        <w:r w:rsidR="009F42D3" w:rsidRPr="009F42D3">
          <w:rPr>
            <w:rStyle w:val="Hypertextovodkaz"/>
            <w:noProof/>
            <w:lang w:val="cs-CZ"/>
          </w:rPr>
          <w:t>Obecné informace</w:t>
        </w:r>
        <w:r w:rsidR="009F42D3" w:rsidRPr="009F42D3">
          <w:rPr>
            <w:noProof/>
            <w:webHidden/>
          </w:rPr>
          <w:tab/>
        </w:r>
        <w:r w:rsidR="009F42D3" w:rsidRPr="009F42D3">
          <w:rPr>
            <w:noProof/>
            <w:webHidden/>
          </w:rPr>
          <w:fldChar w:fldCharType="begin"/>
        </w:r>
        <w:r w:rsidR="009F42D3" w:rsidRPr="009F42D3">
          <w:rPr>
            <w:noProof/>
            <w:webHidden/>
          </w:rPr>
          <w:instrText xml:space="preserve"> PAGEREF _Toc384726508 \h </w:instrText>
        </w:r>
        <w:r w:rsidR="009F42D3" w:rsidRPr="009F42D3">
          <w:rPr>
            <w:noProof/>
            <w:webHidden/>
          </w:rPr>
        </w:r>
        <w:r w:rsidR="009F42D3" w:rsidRPr="009F42D3">
          <w:rPr>
            <w:noProof/>
            <w:webHidden/>
          </w:rPr>
          <w:fldChar w:fldCharType="separate"/>
        </w:r>
        <w:r w:rsidR="009F42D3" w:rsidRPr="009F42D3">
          <w:rPr>
            <w:noProof/>
            <w:webHidden/>
          </w:rPr>
          <w:t>3</w:t>
        </w:r>
        <w:r w:rsidR="009F42D3" w:rsidRPr="009F42D3">
          <w:rPr>
            <w:noProof/>
            <w:webHidden/>
          </w:rPr>
          <w:fldChar w:fldCharType="end"/>
        </w:r>
      </w:hyperlink>
    </w:p>
    <w:p w:rsidR="009F42D3" w:rsidRPr="009F42D3" w:rsidRDefault="004B6D5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09" w:history="1">
        <w:r w:rsidR="009F42D3" w:rsidRPr="009F42D3">
          <w:rPr>
            <w:rStyle w:val="Hypertextovodkaz"/>
            <w:noProof/>
            <w:lang w:val="cs-CZ"/>
          </w:rPr>
          <w:t>Úvod</w:t>
        </w:r>
        <w:r w:rsidR="009F42D3" w:rsidRPr="009F42D3">
          <w:rPr>
            <w:noProof/>
            <w:webHidden/>
          </w:rPr>
          <w:tab/>
        </w:r>
        <w:r w:rsidR="009F42D3" w:rsidRPr="009F42D3">
          <w:rPr>
            <w:noProof/>
            <w:webHidden/>
          </w:rPr>
          <w:fldChar w:fldCharType="begin"/>
        </w:r>
        <w:r w:rsidR="009F42D3" w:rsidRPr="009F42D3">
          <w:rPr>
            <w:noProof/>
            <w:webHidden/>
          </w:rPr>
          <w:instrText xml:space="preserve"> PAGEREF _Toc384726509 \h </w:instrText>
        </w:r>
        <w:r w:rsidR="009F42D3" w:rsidRPr="009F42D3">
          <w:rPr>
            <w:noProof/>
            <w:webHidden/>
          </w:rPr>
        </w:r>
        <w:r w:rsidR="009F42D3" w:rsidRPr="009F42D3">
          <w:rPr>
            <w:noProof/>
            <w:webHidden/>
          </w:rPr>
          <w:fldChar w:fldCharType="separate"/>
        </w:r>
        <w:r w:rsidR="009F42D3" w:rsidRPr="009F42D3">
          <w:rPr>
            <w:noProof/>
            <w:webHidden/>
          </w:rPr>
          <w:t>3</w:t>
        </w:r>
        <w:r w:rsidR="009F42D3" w:rsidRPr="009F42D3">
          <w:rPr>
            <w:noProof/>
            <w:webHidden/>
          </w:rPr>
          <w:fldChar w:fldCharType="end"/>
        </w:r>
      </w:hyperlink>
    </w:p>
    <w:p w:rsidR="009F42D3" w:rsidRPr="009F42D3" w:rsidRDefault="004B6D5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10" w:history="1">
        <w:r w:rsidR="009F42D3" w:rsidRPr="009F42D3">
          <w:rPr>
            <w:rStyle w:val="Hypertextovodkaz"/>
            <w:noProof/>
            <w:lang w:val="cs-CZ"/>
          </w:rPr>
          <w:t>Definice a zkratky</w:t>
        </w:r>
        <w:r w:rsidR="009F42D3" w:rsidRPr="009F42D3">
          <w:rPr>
            <w:noProof/>
            <w:webHidden/>
          </w:rPr>
          <w:tab/>
        </w:r>
        <w:r w:rsidR="009F42D3" w:rsidRPr="009F42D3">
          <w:rPr>
            <w:noProof/>
            <w:webHidden/>
          </w:rPr>
          <w:fldChar w:fldCharType="begin"/>
        </w:r>
        <w:r w:rsidR="009F42D3" w:rsidRPr="009F42D3">
          <w:rPr>
            <w:noProof/>
            <w:webHidden/>
          </w:rPr>
          <w:instrText xml:space="preserve"> PAGEREF _Toc384726510 \h </w:instrText>
        </w:r>
        <w:r w:rsidR="009F42D3" w:rsidRPr="009F42D3">
          <w:rPr>
            <w:noProof/>
            <w:webHidden/>
          </w:rPr>
        </w:r>
        <w:r w:rsidR="009F42D3" w:rsidRPr="009F42D3">
          <w:rPr>
            <w:noProof/>
            <w:webHidden/>
          </w:rPr>
          <w:fldChar w:fldCharType="separate"/>
        </w:r>
        <w:r w:rsidR="009F42D3" w:rsidRPr="009F42D3">
          <w:rPr>
            <w:noProof/>
            <w:webHidden/>
          </w:rPr>
          <w:t>3</w:t>
        </w:r>
        <w:r w:rsidR="009F42D3" w:rsidRPr="009F42D3">
          <w:rPr>
            <w:noProof/>
            <w:webHidden/>
          </w:rPr>
          <w:fldChar w:fldCharType="end"/>
        </w:r>
      </w:hyperlink>
    </w:p>
    <w:p w:rsidR="009F42D3" w:rsidRPr="009F42D3" w:rsidRDefault="004B6D5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11" w:history="1">
        <w:r w:rsidR="009F42D3" w:rsidRPr="009F42D3">
          <w:rPr>
            <w:rStyle w:val="Hypertextovodkaz"/>
            <w:noProof/>
            <w:lang w:val="cs-CZ"/>
          </w:rPr>
          <w:t>Rozsah prací</w:t>
        </w:r>
        <w:r w:rsidR="009F42D3" w:rsidRPr="009F42D3">
          <w:rPr>
            <w:noProof/>
            <w:webHidden/>
          </w:rPr>
          <w:tab/>
        </w:r>
        <w:r w:rsidR="009F42D3" w:rsidRPr="009F42D3">
          <w:rPr>
            <w:noProof/>
            <w:webHidden/>
          </w:rPr>
          <w:fldChar w:fldCharType="begin"/>
        </w:r>
        <w:r w:rsidR="009F42D3" w:rsidRPr="009F42D3">
          <w:rPr>
            <w:noProof/>
            <w:webHidden/>
          </w:rPr>
          <w:instrText xml:space="preserve"> PAGEREF _Toc384726511 \h </w:instrText>
        </w:r>
        <w:r w:rsidR="009F42D3" w:rsidRPr="009F42D3">
          <w:rPr>
            <w:noProof/>
            <w:webHidden/>
          </w:rPr>
        </w:r>
        <w:r w:rsidR="009F42D3" w:rsidRPr="009F42D3">
          <w:rPr>
            <w:noProof/>
            <w:webHidden/>
          </w:rPr>
          <w:fldChar w:fldCharType="separate"/>
        </w:r>
        <w:r w:rsidR="009F42D3" w:rsidRPr="009F42D3">
          <w:rPr>
            <w:noProof/>
            <w:webHidden/>
          </w:rPr>
          <w:t>4</w:t>
        </w:r>
        <w:r w:rsidR="009F42D3" w:rsidRPr="009F42D3">
          <w:rPr>
            <w:noProof/>
            <w:webHidden/>
          </w:rPr>
          <w:fldChar w:fldCharType="end"/>
        </w:r>
      </w:hyperlink>
    </w:p>
    <w:p w:rsidR="009F42D3" w:rsidRPr="009F42D3" w:rsidRDefault="004B6D5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12" w:history="1">
        <w:r w:rsidR="009F42D3" w:rsidRPr="009F42D3">
          <w:rPr>
            <w:rStyle w:val="Hypertextovodkaz"/>
            <w:noProof/>
            <w:lang w:val="cs-CZ"/>
          </w:rPr>
          <w:t>Položky, které nejsou součástí rozsahu prací dodavatele</w:t>
        </w:r>
        <w:r w:rsidR="009F42D3" w:rsidRPr="009F42D3">
          <w:rPr>
            <w:noProof/>
            <w:webHidden/>
          </w:rPr>
          <w:tab/>
        </w:r>
        <w:r w:rsidR="009F42D3" w:rsidRPr="009F42D3">
          <w:rPr>
            <w:noProof/>
            <w:webHidden/>
          </w:rPr>
          <w:fldChar w:fldCharType="begin"/>
        </w:r>
        <w:r w:rsidR="009F42D3" w:rsidRPr="009F42D3">
          <w:rPr>
            <w:noProof/>
            <w:webHidden/>
          </w:rPr>
          <w:instrText xml:space="preserve"> PAGEREF _Toc384726512 \h </w:instrText>
        </w:r>
        <w:r w:rsidR="009F42D3" w:rsidRPr="009F42D3">
          <w:rPr>
            <w:noProof/>
            <w:webHidden/>
          </w:rPr>
        </w:r>
        <w:r w:rsidR="009F42D3" w:rsidRPr="009F42D3">
          <w:rPr>
            <w:noProof/>
            <w:webHidden/>
          </w:rPr>
          <w:fldChar w:fldCharType="separate"/>
        </w:r>
        <w:r w:rsidR="009F42D3" w:rsidRPr="009F42D3">
          <w:rPr>
            <w:noProof/>
            <w:webHidden/>
          </w:rPr>
          <w:t>4</w:t>
        </w:r>
        <w:r w:rsidR="009F42D3" w:rsidRPr="009F42D3">
          <w:rPr>
            <w:noProof/>
            <w:webHidden/>
          </w:rPr>
          <w:fldChar w:fldCharType="end"/>
        </w:r>
      </w:hyperlink>
    </w:p>
    <w:p w:rsidR="009F42D3" w:rsidRPr="009F42D3" w:rsidRDefault="004B6D56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13" w:history="1">
        <w:r w:rsidR="009F42D3" w:rsidRPr="009F42D3">
          <w:rPr>
            <w:rStyle w:val="Hypertextovodkaz"/>
            <w:noProof/>
            <w:lang w:val="cs-CZ"/>
          </w:rPr>
          <w:t>Specifikace simulátoru</w:t>
        </w:r>
        <w:r w:rsidR="009F42D3" w:rsidRPr="009F42D3">
          <w:rPr>
            <w:noProof/>
            <w:webHidden/>
          </w:rPr>
          <w:tab/>
        </w:r>
        <w:r w:rsidR="009F42D3" w:rsidRPr="009F42D3">
          <w:rPr>
            <w:noProof/>
            <w:webHidden/>
          </w:rPr>
          <w:fldChar w:fldCharType="begin"/>
        </w:r>
        <w:r w:rsidR="009F42D3" w:rsidRPr="009F42D3">
          <w:rPr>
            <w:noProof/>
            <w:webHidden/>
          </w:rPr>
          <w:instrText xml:space="preserve"> PAGEREF _Toc384726513 \h </w:instrText>
        </w:r>
        <w:r w:rsidR="009F42D3" w:rsidRPr="009F42D3">
          <w:rPr>
            <w:noProof/>
            <w:webHidden/>
          </w:rPr>
        </w:r>
        <w:r w:rsidR="009F42D3" w:rsidRPr="009F42D3">
          <w:rPr>
            <w:noProof/>
            <w:webHidden/>
          </w:rPr>
          <w:fldChar w:fldCharType="separate"/>
        </w:r>
        <w:r w:rsidR="009F42D3" w:rsidRPr="009F42D3">
          <w:rPr>
            <w:noProof/>
            <w:webHidden/>
          </w:rPr>
          <w:t>5</w:t>
        </w:r>
        <w:r w:rsidR="009F42D3" w:rsidRPr="009F42D3">
          <w:rPr>
            <w:noProof/>
            <w:webHidden/>
          </w:rPr>
          <w:fldChar w:fldCharType="end"/>
        </w:r>
      </w:hyperlink>
    </w:p>
    <w:p w:rsidR="009F42D3" w:rsidRPr="009F42D3" w:rsidRDefault="004B6D56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14" w:history="1">
        <w:r w:rsidR="009F42D3" w:rsidRPr="009F42D3">
          <w:rPr>
            <w:rStyle w:val="Hypertextovodkaz"/>
            <w:noProof/>
            <w:lang w:val="cs-CZ"/>
          </w:rPr>
          <w:t>Modelové schéma simulátorového prostředí</w:t>
        </w:r>
        <w:r w:rsidR="009F42D3" w:rsidRPr="009F42D3">
          <w:rPr>
            <w:noProof/>
            <w:webHidden/>
          </w:rPr>
          <w:tab/>
        </w:r>
        <w:r w:rsidR="009F42D3" w:rsidRPr="009F42D3">
          <w:rPr>
            <w:noProof/>
            <w:webHidden/>
          </w:rPr>
          <w:fldChar w:fldCharType="begin"/>
        </w:r>
        <w:r w:rsidR="009F42D3" w:rsidRPr="009F42D3">
          <w:rPr>
            <w:noProof/>
            <w:webHidden/>
          </w:rPr>
          <w:instrText xml:space="preserve"> PAGEREF _Toc384726514 \h </w:instrText>
        </w:r>
        <w:r w:rsidR="009F42D3" w:rsidRPr="009F42D3">
          <w:rPr>
            <w:noProof/>
            <w:webHidden/>
          </w:rPr>
        </w:r>
        <w:r w:rsidR="009F42D3" w:rsidRPr="009F42D3">
          <w:rPr>
            <w:noProof/>
            <w:webHidden/>
          </w:rPr>
          <w:fldChar w:fldCharType="separate"/>
        </w:r>
        <w:r w:rsidR="009F42D3" w:rsidRPr="009F42D3">
          <w:rPr>
            <w:noProof/>
            <w:webHidden/>
          </w:rPr>
          <w:t>5</w:t>
        </w:r>
        <w:r w:rsidR="009F42D3" w:rsidRPr="009F42D3">
          <w:rPr>
            <w:noProof/>
            <w:webHidden/>
          </w:rPr>
          <w:fldChar w:fldCharType="end"/>
        </w:r>
      </w:hyperlink>
    </w:p>
    <w:p w:rsidR="009F42D3" w:rsidRPr="009F42D3" w:rsidRDefault="004B6D56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15" w:history="1">
        <w:r w:rsidR="009F42D3" w:rsidRPr="009F42D3">
          <w:rPr>
            <w:rStyle w:val="Hypertextovodkaz"/>
            <w:noProof/>
            <w:lang w:val="cs-CZ"/>
          </w:rPr>
          <w:t>Základní komponenty prostředí simulátorů</w:t>
        </w:r>
        <w:r w:rsidR="009F42D3" w:rsidRPr="009F42D3">
          <w:rPr>
            <w:noProof/>
            <w:webHidden/>
          </w:rPr>
          <w:tab/>
        </w:r>
        <w:r w:rsidR="009F42D3" w:rsidRPr="009F42D3">
          <w:rPr>
            <w:noProof/>
            <w:webHidden/>
          </w:rPr>
          <w:fldChar w:fldCharType="begin"/>
        </w:r>
        <w:r w:rsidR="009F42D3" w:rsidRPr="009F42D3">
          <w:rPr>
            <w:noProof/>
            <w:webHidden/>
          </w:rPr>
          <w:instrText xml:space="preserve"> PAGEREF _Toc384726515 \h </w:instrText>
        </w:r>
        <w:r w:rsidR="009F42D3" w:rsidRPr="009F42D3">
          <w:rPr>
            <w:noProof/>
            <w:webHidden/>
          </w:rPr>
        </w:r>
        <w:r w:rsidR="009F42D3" w:rsidRPr="009F42D3">
          <w:rPr>
            <w:noProof/>
            <w:webHidden/>
          </w:rPr>
          <w:fldChar w:fldCharType="separate"/>
        </w:r>
        <w:r w:rsidR="009F42D3" w:rsidRPr="009F42D3">
          <w:rPr>
            <w:noProof/>
            <w:webHidden/>
          </w:rPr>
          <w:t>6</w:t>
        </w:r>
        <w:r w:rsidR="009F42D3" w:rsidRP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16" w:history="1">
        <w:r w:rsidR="009F42D3" w:rsidRPr="009F42D3">
          <w:rPr>
            <w:rStyle w:val="Hypertextovodkaz"/>
            <w:bCs/>
            <w:noProof/>
            <w:lang w:val="cs-CZ"/>
          </w:rPr>
          <w:t xml:space="preserve">Pracoviště operátora (CO – </w:t>
        </w:r>
        <w:r w:rsidR="009F42D3" w:rsidRPr="009F42D3">
          <w:rPr>
            <w:rStyle w:val="Hypertextovodkaz"/>
            <w:noProof/>
            <w:lang w:val="cs-CZ"/>
          </w:rPr>
          <w:t>Centrum operátora</w:t>
        </w:r>
        <w:r w:rsidR="009F42D3" w:rsidRPr="009F42D3">
          <w:rPr>
            <w:rStyle w:val="Hypertextovodkaz"/>
            <w:bCs/>
            <w:noProof/>
            <w:lang w:val="cs-CZ"/>
          </w:rPr>
          <w:t>)</w:t>
        </w:r>
        <w:r w:rsidR="009F42D3" w:rsidRPr="009F42D3">
          <w:rPr>
            <w:noProof/>
            <w:webHidden/>
          </w:rPr>
          <w:tab/>
        </w:r>
        <w:r w:rsidR="009F42D3" w:rsidRPr="009F42D3">
          <w:rPr>
            <w:noProof/>
            <w:webHidden/>
          </w:rPr>
          <w:fldChar w:fldCharType="begin"/>
        </w:r>
        <w:r w:rsidR="009F42D3" w:rsidRPr="009F42D3">
          <w:rPr>
            <w:noProof/>
            <w:webHidden/>
          </w:rPr>
          <w:instrText xml:space="preserve"> PAGEREF _Toc384726516 \h </w:instrText>
        </w:r>
        <w:r w:rsidR="009F42D3" w:rsidRPr="009F42D3">
          <w:rPr>
            <w:noProof/>
            <w:webHidden/>
          </w:rPr>
        </w:r>
        <w:r w:rsidR="009F42D3" w:rsidRPr="009F42D3">
          <w:rPr>
            <w:noProof/>
            <w:webHidden/>
          </w:rPr>
          <w:fldChar w:fldCharType="separate"/>
        </w:r>
        <w:r w:rsidR="009F42D3" w:rsidRPr="009F42D3">
          <w:rPr>
            <w:noProof/>
            <w:webHidden/>
          </w:rPr>
          <w:t>8</w:t>
        </w:r>
        <w:r w:rsidR="009F42D3" w:rsidRP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17" w:history="1">
        <w:r w:rsidR="009F42D3" w:rsidRPr="00FE30B8">
          <w:rPr>
            <w:rStyle w:val="Hypertextovodkaz"/>
            <w:noProof/>
            <w:lang w:val="cs-CZ"/>
          </w:rPr>
          <w:t>Funkce a provoz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_Toc384726517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10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18" w:history="1">
        <w:r w:rsidR="009F42D3" w:rsidRPr="00FE30B8">
          <w:rPr>
            <w:rStyle w:val="Hypertextovodkaz"/>
            <w:noProof/>
            <w:lang w:val="cs-CZ"/>
          </w:rPr>
          <w:t>Softwarové vybavení, Scénáře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_Toc384726518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10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19" w:history="1">
        <w:r w:rsidR="009F42D3" w:rsidRPr="00FE30B8">
          <w:rPr>
            <w:rStyle w:val="Hypertextovodkaz"/>
            <w:noProof/>
            <w:lang w:val="cs-CZ"/>
          </w:rPr>
          <w:t>Data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_Toc384726519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17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20" w:history="1">
        <w:r w:rsidR="009F42D3" w:rsidRPr="00FE30B8">
          <w:rPr>
            <w:rStyle w:val="Hypertextovodkaz"/>
            <w:noProof/>
            <w:lang w:val="cs-CZ"/>
          </w:rPr>
          <w:t>Grafický systém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_Toc384726520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18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21" w:history="1">
        <w:r w:rsidR="009F42D3" w:rsidRPr="00FE30B8">
          <w:rPr>
            <w:rStyle w:val="Hypertextovodkaz"/>
            <w:noProof/>
            <w:lang w:val="cs-CZ"/>
          </w:rPr>
          <w:t>Audio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_Toc384726521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20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22" w:history="1">
        <w:r w:rsidR="009F42D3" w:rsidRPr="00FE30B8">
          <w:rPr>
            <w:rStyle w:val="Hypertextovodkaz"/>
            <w:noProof/>
            <w:lang w:val="cs-CZ"/>
          </w:rPr>
          <w:t>Dynamika vozidel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_Toc384726522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20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23" w:history="1">
        <w:r w:rsidR="009F42D3" w:rsidRPr="00FE30B8">
          <w:rPr>
            <w:rStyle w:val="Hypertextovodkaz"/>
            <w:noProof/>
            <w:lang w:val="cs-CZ"/>
          </w:rPr>
          <w:t>Pohybová základna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_Toc384726523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22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24" w:history="1">
        <w:r w:rsidR="009F42D3" w:rsidRPr="00FE30B8">
          <w:rPr>
            <w:rStyle w:val="Hypertextovodkaz"/>
            <w:noProof/>
            <w:lang w:val="cs-CZ"/>
          </w:rPr>
          <w:t>Prostředí/kabina řidiče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_Toc384726524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24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25" w:history="1">
        <w:r w:rsidR="009F42D3" w:rsidRPr="00FE30B8">
          <w:rPr>
            <w:rStyle w:val="Hypertextovodkaz"/>
            <w:noProof/>
            <w:lang w:val="cs-CZ"/>
          </w:rPr>
          <w:t>Fyziologické měření a sledování řidiče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_Toc384726525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28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26" w:history="1">
        <w:r w:rsidR="009F42D3" w:rsidRPr="00FE30B8">
          <w:rPr>
            <w:rStyle w:val="Hypertextovodkaz"/>
            <w:noProof/>
            <w:lang w:val="cs-CZ"/>
          </w:rPr>
          <w:t>Počítačový systém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_Toc384726526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29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27" w:history="1">
        <w:r w:rsidR="009F42D3" w:rsidRPr="00FE30B8">
          <w:rPr>
            <w:rStyle w:val="Hypertextovodkaz"/>
            <w:noProof/>
            <w:lang w:val="cs-CZ"/>
          </w:rPr>
          <w:t>Počítače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_Toc384726527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29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28" w:history="1">
        <w:r w:rsidR="009F42D3" w:rsidRPr="00FE30B8">
          <w:rPr>
            <w:rStyle w:val="Hypertextovodkaz"/>
            <w:noProof/>
            <w:lang w:val="cs-CZ"/>
          </w:rPr>
          <w:t>Licence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_Toc384726528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30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29" w:history="1">
        <w:r w:rsidR="009F42D3" w:rsidRPr="00FE30B8">
          <w:rPr>
            <w:rStyle w:val="Hypertextovodkaz"/>
            <w:noProof/>
            <w:lang w:val="cs-CZ"/>
          </w:rPr>
          <w:t>GUI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_Toc384726529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30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30" w:history="1">
        <w:r w:rsidR="009F42D3" w:rsidRPr="00FE30B8">
          <w:rPr>
            <w:rStyle w:val="Hypertextovodkaz"/>
            <w:noProof/>
            <w:lang w:val="cs-CZ"/>
          </w:rPr>
          <w:t>Technické požadavky na údržbu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_Toc384726530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30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31" w:history="1">
        <w:r w:rsidR="009F42D3" w:rsidRPr="00FE30B8">
          <w:rPr>
            <w:rStyle w:val="Hypertextovodkaz"/>
            <w:noProof/>
            <w:lang w:val="cs-CZ"/>
          </w:rPr>
          <w:t>Dokumentace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_Toc384726531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30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32" w:history="1">
        <w:r w:rsidR="009F42D3" w:rsidRPr="00FE30B8">
          <w:rPr>
            <w:rStyle w:val="Hypertextovodkaz"/>
            <w:noProof/>
            <w:lang w:val="cs-CZ"/>
          </w:rPr>
          <w:t>Obecné požadavky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_Toc384726532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30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33" w:history="1">
        <w:r w:rsidR="009F42D3" w:rsidRPr="00FE30B8">
          <w:rPr>
            <w:rStyle w:val="Hypertextovodkaz"/>
            <w:noProof/>
            <w:lang w:val="cs-CZ"/>
          </w:rPr>
          <w:t>Školení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_Toc384726533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30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34" w:history="1">
        <w:r w:rsidR="009F42D3" w:rsidRPr="00FE30B8">
          <w:rPr>
            <w:rStyle w:val="Hypertextovodkaz"/>
            <w:noProof/>
            <w:lang w:val="cs-CZ"/>
          </w:rPr>
          <w:t>Provoz a údržba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_Toc384726534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31</w:t>
        </w:r>
        <w:r w:rsidR="009F42D3">
          <w:rPr>
            <w:noProof/>
            <w:webHidden/>
          </w:rPr>
          <w:fldChar w:fldCharType="end"/>
        </w:r>
      </w:hyperlink>
    </w:p>
    <w:p w:rsidR="009F42D3" w:rsidRDefault="004B6D56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384726535" w:history="1">
        <w:r w:rsidR="009F42D3" w:rsidRPr="00FE30B8">
          <w:rPr>
            <w:rStyle w:val="Hypertextovodkaz"/>
            <w:noProof/>
            <w:lang w:val="cs-CZ"/>
          </w:rPr>
          <w:t>Dodatečné informace vyžadované od uchazeče</w:t>
        </w:r>
        <w:r w:rsidR="009F42D3">
          <w:rPr>
            <w:noProof/>
            <w:webHidden/>
          </w:rPr>
          <w:tab/>
        </w:r>
        <w:r w:rsidR="009F42D3">
          <w:rPr>
            <w:noProof/>
            <w:webHidden/>
          </w:rPr>
          <w:fldChar w:fldCharType="begin"/>
        </w:r>
        <w:r w:rsidR="009F42D3">
          <w:rPr>
            <w:noProof/>
            <w:webHidden/>
          </w:rPr>
          <w:instrText xml:space="preserve"> PAGEREF _Toc384726535 \h </w:instrText>
        </w:r>
        <w:r w:rsidR="009F42D3">
          <w:rPr>
            <w:noProof/>
            <w:webHidden/>
          </w:rPr>
        </w:r>
        <w:r w:rsidR="009F42D3">
          <w:rPr>
            <w:noProof/>
            <w:webHidden/>
          </w:rPr>
          <w:fldChar w:fldCharType="separate"/>
        </w:r>
        <w:r w:rsidR="009F42D3">
          <w:rPr>
            <w:noProof/>
            <w:webHidden/>
          </w:rPr>
          <w:t>31</w:t>
        </w:r>
        <w:r w:rsidR="009F42D3">
          <w:rPr>
            <w:noProof/>
            <w:webHidden/>
          </w:rPr>
          <w:fldChar w:fldCharType="end"/>
        </w:r>
      </w:hyperlink>
    </w:p>
    <w:p w:rsidR="003025C9" w:rsidRPr="005360C0" w:rsidRDefault="003025C9" w:rsidP="003025C9">
      <w:pPr>
        <w:rPr>
          <w:lang w:val="cs-CZ"/>
        </w:rPr>
      </w:pPr>
      <w:r w:rsidRPr="005360C0">
        <w:rPr>
          <w:lang w:val="cs-CZ"/>
        </w:rPr>
        <w:fldChar w:fldCharType="end"/>
      </w:r>
    </w:p>
    <w:p w:rsidR="003025C9" w:rsidRPr="005360C0" w:rsidRDefault="003025C9" w:rsidP="003025C9">
      <w:pPr>
        <w:pStyle w:val="Nadpis2"/>
        <w:rPr>
          <w:rFonts w:ascii="Times New Roman" w:hAnsi="Times New Roman" w:cs="Times New Roman"/>
          <w:sz w:val="22"/>
          <w:szCs w:val="22"/>
          <w:lang w:val="cs-CZ"/>
        </w:rPr>
      </w:pPr>
    </w:p>
    <w:p w:rsidR="003025C9" w:rsidRPr="005360C0" w:rsidRDefault="003025C9" w:rsidP="003025C9">
      <w:pPr>
        <w:spacing w:after="0" w:line="240" w:lineRule="auto"/>
        <w:rPr>
          <w:b/>
          <w:bCs/>
          <w:color w:val="365F91"/>
          <w:lang w:val="cs-CZ"/>
        </w:rPr>
      </w:pPr>
      <w:r w:rsidRPr="005360C0">
        <w:rPr>
          <w:lang w:val="cs-CZ"/>
        </w:rPr>
        <w:br w:type="page"/>
      </w:r>
    </w:p>
    <w:p w:rsidR="00F51E9B" w:rsidRPr="005360C0" w:rsidRDefault="00F51E9B" w:rsidP="00F51E9B">
      <w:pPr>
        <w:pStyle w:val="Nadpis1"/>
        <w:rPr>
          <w:rFonts w:ascii="Times New Roman" w:hAnsi="Times New Roman" w:cs="Times New Roman"/>
          <w:sz w:val="22"/>
          <w:szCs w:val="22"/>
          <w:lang w:val="cs-CZ"/>
        </w:rPr>
      </w:pPr>
      <w:bookmarkStart w:id="8" w:name="_Toc384664509"/>
      <w:bookmarkStart w:id="9" w:name="_Toc384726508"/>
      <w:r w:rsidRPr="005360C0">
        <w:rPr>
          <w:rFonts w:ascii="Times New Roman" w:hAnsi="Times New Roman" w:cs="Times New Roman"/>
          <w:sz w:val="22"/>
          <w:szCs w:val="22"/>
          <w:lang w:val="cs-CZ"/>
        </w:rPr>
        <w:lastRenderedPageBreak/>
        <w:t>Obecné informace</w:t>
      </w:r>
      <w:bookmarkEnd w:id="8"/>
      <w:bookmarkEnd w:id="9"/>
    </w:p>
    <w:p w:rsidR="00F51E9B" w:rsidRPr="005360C0" w:rsidRDefault="00F51E9B" w:rsidP="00F51E9B">
      <w:pPr>
        <w:pStyle w:val="Nadpis2"/>
        <w:rPr>
          <w:rFonts w:ascii="Times New Roman" w:hAnsi="Times New Roman" w:cs="Times New Roman"/>
          <w:sz w:val="22"/>
          <w:szCs w:val="22"/>
          <w:lang w:val="cs-CZ"/>
        </w:rPr>
      </w:pPr>
      <w:bookmarkStart w:id="10" w:name="_Toc384664510"/>
      <w:bookmarkStart w:id="11" w:name="_Toc384726509"/>
      <w:r w:rsidRPr="005360C0">
        <w:rPr>
          <w:rFonts w:ascii="Times New Roman" w:hAnsi="Times New Roman" w:cs="Times New Roman"/>
          <w:sz w:val="22"/>
          <w:szCs w:val="22"/>
          <w:lang w:val="cs-CZ"/>
        </w:rPr>
        <w:t>Úvod</w:t>
      </w:r>
      <w:bookmarkEnd w:id="10"/>
      <w:bookmarkEnd w:id="11"/>
    </w:p>
    <w:p w:rsidR="00F51E9B" w:rsidRPr="005360C0" w:rsidRDefault="00F51E9B" w:rsidP="00F51E9B">
      <w:pPr>
        <w:jc w:val="both"/>
        <w:rPr>
          <w:lang w:val="cs-CZ"/>
        </w:rPr>
      </w:pPr>
      <w:r w:rsidRPr="005360C0">
        <w:rPr>
          <w:lang w:val="cs-CZ"/>
        </w:rPr>
        <w:t xml:space="preserve">Tento dokument upravuje požadavky na technické vybavení, které bude vybráno výběrovým řízením CDV. </w:t>
      </w:r>
    </w:p>
    <w:p w:rsidR="00F51E9B" w:rsidRPr="005360C0" w:rsidRDefault="00F51E9B" w:rsidP="00F51E9B">
      <w:pPr>
        <w:jc w:val="both"/>
        <w:rPr>
          <w:lang w:val="cs-CZ"/>
        </w:rPr>
      </w:pPr>
      <w:r w:rsidRPr="005360C0">
        <w:rPr>
          <w:lang w:val="cs-CZ"/>
        </w:rPr>
        <w:t xml:space="preserve">Základní funkcí dodaného vybavení je řidičský simulátor nákladního vozidla s možnou modifikací kabiny na autobus. </w:t>
      </w:r>
      <w:r w:rsidRPr="005360C0">
        <w:rPr>
          <w:rFonts w:cstheme="minorHAnsi"/>
          <w:sz w:val="24"/>
          <w:szCs w:val="24"/>
          <w:lang w:val="cs-CZ"/>
        </w:rPr>
        <w:t>CDV bude řidičský simulátor využívat k </w:t>
      </w:r>
      <w:r w:rsidRPr="005360C0">
        <w:rPr>
          <w:rFonts w:cstheme="minorHAnsi"/>
          <w:b/>
          <w:sz w:val="24"/>
          <w:szCs w:val="24"/>
          <w:lang w:val="cs-CZ"/>
        </w:rPr>
        <w:t>vědecko-výzkumným</w:t>
      </w:r>
      <w:r w:rsidRPr="005360C0">
        <w:rPr>
          <w:rFonts w:cstheme="minorHAnsi"/>
          <w:sz w:val="24"/>
          <w:szCs w:val="24"/>
          <w:lang w:val="cs-CZ"/>
        </w:rPr>
        <w:t xml:space="preserve"> účelům např. v oblasti zkoumání distrakce pozornosti řidiče a jeho mentálního zatížení při vykonávání sekundárních úloh při řízení. Zařízení bude využíváno rovněž k účelům </w:t>
      </w:r>
      <w:r w:rsidRPr="005360C0">
        <w:rPr>
          <w:rFonts w:cstheme="minorHAnsi"/>
          <w:b/>
          <w:sz w:val="24"/>
          <w:szCs w:val="24"/>
          <w:lang w:val="cs-CZ"/>
        </w:rPr>
        <w:t>výukovým a výcvikovým</w:t>
      </w:r>
      <w:r w:rsidRPr="005360C0">
        <w:rPr>
          <w:rFonts w:cstheme="minorHAnsi"/>
          <w:sz w:val="24"/>
          <w:szCs w:val="24"/>
          <w:lang w:val="cs-CZ"/>
        </w:rPr>
        <w:t xml:space="preserve">. V neposlední řadě bude simulátorová technika sloužit v oblasti </w:t>
      </w:r>
      <w:r w:rsidRPr="005360C0">
        <w:rPr>
          <w:rFonts w:cstheme="minorHAnsi"/>
          <w:b/>
          <w:sz w:val="24"/>
          <w:szCs w:val="24"/>
          <w:lang w:val="cs-CZ"/>
        </w:rPr>
        <w:t>komerční</w:t>
      </w:r>
      <w:r w:rsidRPr="005360C0">
        <w:rPr>
          <w:rFonts w:cstheme="minorHAnsi"/>
          <w:sz w:val="24"/>
          <w:szCs w:val="24"/>
          <w:lang w:val="cs-CZ"/>
        </w:rPr>
        <w:t xml:space="preserve">, např. možná spolupráce ve sféře automobilového průmyslu při návrhu a testování asistenčních systémů řidiče. </w:t>
      </w:r>
      <w:r w:rsidRPr="005360C0">
        <w:rPr>
          <w:lang w:val="cs-CZ"/>
        </w:rPr>
        <w:t xml:space="preserve">Dodané zařízení bude nainstalováno na pracovišti CDV.  </w:t>
      </w:r>
    </w:p>
    <w:p w:rsidR="00F51E9B" w:rsidRPr="005360C0" w:rsidRDefault="00F51E9B" w:rsidP="00F51E9B">
      <w:pPr>
        <w:jc w:val="both"/>
        <w:rPr>
          <w:lang w:val="cs-CZ"/>
        </w:rPr>
      </w:pPr>
      <w:r w:rsidRPr="005360C0">
        <w:rPr>
          <w:lang w:val="cs-CZ"/>
        </w:rPr>
        <w:t xml:space="preserve">Jakékoli odchylky od požadavků v těchto technických podmínkách musí být zřetelně označeny v nabídce uchazeče.  </w:t>
      </w:r>
    </w:p>
    <w:p w:rsidR="00F51E9B" w:rsidRPr="005360C0" w:rsidRDefault="00F51E9B" w:rsidP="00F51E9B">
      <w:pPr>
        <w:pStyle w:val="Nadpis2"/>
        <w:rPr>
          <w:rFonts w:ascii="Times New Roman" w:hAnsi="Times New Roman" w:cs="Times New Roman"/>
          <w:sz w:val="22"/>
          <w:szCs w:val="22"/>
          <w:lang w:val="cs-CZ"/>
        </w:rPr>
      </w:pPr>
      <w:bookmarkStart w:id="12" w:name="_Toc384664511"/>
      <w:bookmarkStart w:id="13" w:name="_Toc384726510"/>
      <w:r w:rsidRPr="005360C0">
        <w:rPr>
          <w:rFonts w:ascii="Times New Roman" w:hAnsi="Times New Roman" w:cs="Times New Roman"/>
          <w:sz w:val="22"/>
          <w:szCs w:val="22"/>
          <w:lang w:val="cs-CZ"/>
        </w:rPr>
        <w:t>Definice a zkratky</w:t>
      </w:r>
      <w:bookmarkEnd w:id="12"/>
      <w:bookmarkEnd w:id="13"/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 xml:space="preserve">V tomto dokumentu jsou použity následující definice a zkratky: 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Term</w:t>
      </w:r>
      <w:r w:rsidRPr="005360C0">
        <w:rPr>
          <w:lang w:val="cs-CZ"/>
        </w:rPr>
        <w:tab/>
        <w:t>Popis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ABS</w:t>
      </w:r>
      <w:r w:rsidRPr="005360C0">
        <w:rPr>
          <w:lang w:val="cs-CZ"/>
        </w:rPr>
        <w:tab/>
        <w:t>protiblokovací systém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EEG</w:t>
      </w:r>
      <w:r w:rsidRPr="005360C0">
        <w:rPr>
          <w:lang w:val="cs-CZ"/>
        </w:rPr>
        <w:tab/>
        <w:t>Elektroencefalogram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EMG</w:t>
      </w:r>
      <w:r w:rsidRPr="005360C0">
        <w:rPr>
          <w:lang w:val="cs-CZ"/>
        </w:rPr>
        <w:tab/>
        <w:t>Elektromyografie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ESC</w:t>
      </w:r>
      <w:r w:rsidRPr="005360C0">
        <w:rPr>
          <w:lang w:val="cs-CZ"/>
        </w:rPr>
        <w:tab/>
        <w:t>Elektronický stabilizační program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FOV</w:t>
      </w:r>
      <w:r w:rsidRPr="005360C0">
        <w:rPr>
          <w:lang w:val="cs-CZ"/>
        </w:rPr>
        <w:tab/>
        <w:t>Zorné pole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GSR</w:t>
      </w:r>
      <w:r w:rsidRPr="005360C0">
        <w:rPr>
          <w:lang w:val="cs-CZ"/>
        </w:rPr>
        <w:tab/>
        <w:t>Galvanická kožní reakce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HMI</w:t>
      </w:r>
      <w:r w:rsidRPr="005360C0">
        <w:rPr>
          <w:lang w:val="cs-CZ"/>
        </w:rPr>
        <w:tab/>
        <w:t>Rozhraní člověk-stroj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ms</w:t>
      </w:r>
      <w:r w:rsidRPr="005360C0">
        <w:rPr>
          <w:lang w:val="cs-CZ"/>
        </w:rPr>
        <w:tab/>
        <w:t>milisekundy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µ</w:t>
      </w:r>
      <w:r w:rsidRPr="005360C0">
        <w:rPr>
          <w:lang w:val="cs-CZ"/>
        </w:rPr>
        <w:tab/>
        <w:t xml:space="preserve">koeficient tření mezi pneumatikou a vozovkou 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SDDRM</w:t>
      </w:r>
      <w:r w:rsidRPr="005360C0">
        <w:rPr>
          <w:lang w:val="cs-CZ"/>
        </w:rPr>
        <w:tab/>
        <w:t>System Development Design Review Meeting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TBS</w:t>
      </w:r>
      <w:r w:rsidRPr="005360C0">
        <w:rPr>
          <w:lang w:val="cs-CZ"/>
        </w:rPr>
        <w:tab/>
        <w:t>Test před dodávkou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TN-S</w:t>
      </w:r>
      <w:r w:rsidRPr="005360C0">
        <w:rPr>
          <w:lang w:val="cs-CZ"/>
        </w:rPr>
        <w:tab/>
        <w:t xml:space="preserve">Kabel s odděleným nulovým a zemnícím vodičem 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UPS</w:t>
      </w:r>
      <w:r w:rsidRPr="005360C0">
        <w:rPr>
          <w:lang w:val="cs-CZ"/>
        </w:rPr>
        <w:tab/>
        <w:t>Nepřerušitelný zdroj energie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SIM</w:t>
      </w:r>
      <w:r w:rsidRPr="005360C0">
        <w:rPr>
          <w:lang w:val="cs-CZ"/>
        </w:rPr>
        <w:tab/>
        <w:t>Simulátor</w:t>
      </w:r>
    </w:p>
    <w:p w:rsidR="00F51E9B" w:rsidRPr="005360C0" w:rsidRDefault="00F51E9B" w:rsidP="00F51E9B">
      <w:pPr>
        <w:rPr>
          <w:u w:val="single"/>
          <w:lang w:val="cs-CZ"/>
        </w:rPr>
      </w:pPr>
    </w:p>
    <w:p w:rsidR="005360C0" w:rsidRPr="005360C0" w:rsidRDefault="005360C0" w:rsidP="00F51E9B">
      <w:pPr>
        <w:rPr>
          <w:u w:val="single"/>
          <w:lang w:val="cs-CZ"/>
        </w:rPr>
      </w:pPr>
    </w:p>
    <w:p w:rsidR="00F51E9B" w:rsidRPr="005360C0" w:rsidRDefault="00F51E9B" w:rsidP="00F51E9B">
      <w:pPr>
        <w:rPr>
          <w:u w:val="single"/>
          <w:lang w:val="cs-CZ"/>
        </w:rPr>
      </w:pPr>
      <w:r w:rsidRPr="005360C0">
        <w:rPr>
          <w:u w:val="single"/>
          <w:lang w:val="cs-CZ"/>
        </w:rPr>
        <w:lastRenderedPageBreak/>
        <w:t>Poznámky k požadavkům: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i/>
          <w:iCs/>
          <w:highlight w:val="yellow"/>
          <w:lang w:val="cs-CZ"/>
        </w:rPr>
        <w:t xml:space="preserve"> [platí pouze pro </w:t>
      </w:r>
      <w:r w:rsidRPr="005360C0">
        <w:rPr>
          <w:b/>
          <w:bCs/>
          <w:i/>
          <w:iCs/>
          <w:highlight w:val="yellow"/>
          <w:lang w:val="cs-CZ"/>
        </w:rPr>
        <w:t>SIM Trucku</w:t>
      </w:r>
      <w:r w:rsidRPr="005360C0">
        <w:rPr>
          <w:i/>
          <w:iCs/>
          <w:highlight w:val="yellow"/>
          <w:lang w:val="cs-CZ"/>
        </w:rPr>
        <w:t>]</w:t>
      </w:r>
      <w:r w:rsidRPr="005360C0">
        <w:rPr>
          <w:lang w:val="cs-CZ"/>
        </w:rPr>
        <w:t xml:space="preserve"> – požadavek se vztahuje pouze k simulátoru nákladního vozidla (Truck)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i/>
          <w:iCs/>
          <w:highlight w:val="yellow"/>
          <w:lang w:val="cs-CZ"/>
        </w:rPr>
        <w:t xml:space="preserve">[platí pouze pro </w:t>
      </w:r>
      <w:r w:rsidRPr="005360C0">
        <w:rPr>
          <w:b/>
          <w:bCs/>
          <w:i/>
          <w:iCs/>
          <w:highlight w:val="yellow"/>
          <w:lang w:val="cs-CZ"/>
        </w:rPr>
        <w:t>SIM Busu]</w:t>
      </w:r>
      <w:r w:rsidRPr="005360C0">
        <w:rPr>
          <w:lang w:val="cs-CZ"/>
        </w:rPr>
        <w:t xml:space="preserve"> – požadavek se vztahuje pouze k simulátoru autobusu (Bus)</w:t>
      </w:r>
    </w:p>
    <w:p w:rsidR="00F51E9B" w:rsidRPr="005360C0" w:rsidRDefault="00F51E9B" w:rsidP="00F51E9B">
      <w:pPr>
        <w:rPr>
          <w:i/>
          <w:iCs/>
          <w:lang w:val="cs-CZ"/>
        </w:rPr>
      </w:pPr>
    </w:p>
    <w:p w:rsidR="00F51E9B" w:rsidRPr="005360C0" w:rsidRDefault="00F51E9B" w:rsidP="00F51E9B">
      <w:pPr>
        <w:rPr>
          <w:lang w:val="cs-CZ"/>
        </w:rPr>
      </w:pPr>
      <w:r w:rsidRPr="005360C0">
        <w:rPr>
          <w:b/>
          <w:bCs/>
          <w:lang w:val="cs-CZ"/>
        </w:rPr>
        <w:t>“MUSÍ”</w:t>
      </w:r>
      <w:r w:rsidRPr="005360C0">
        <w:rPr>
          <w:lang w:val="cs-CZ"/>
        </w:rPr>
        <w:t xml:space="preserve"> – tato poznámka je uvedena u každého požadavku, který musí být ze strany uchazeče splněn</w:t>
      </w:r>
    </w:p>
    <w:p w:rsidR="00F51E9B" w:rsidRPr="005360C0" w:rsidRDefault="00F51E9B" w:rsidP="00F51E9B">
      <w:pPr>
        <w:rPr>
          <w:b/>
          <w:bCs/>
          <w:lang w:val="cs-CZ"/>
        </w:rPr>
      </w:pPr>
      <w:r w:rsidRPr="005360C0">
        <w:rPr>
          <w:b/>
          <w:bCs/>
          <w:lang w:val="cs-CZ"/>
        </w:rPr>
        <w:t xml:space="preserve"> “MĚL BY” – </w:t>
      </w:r>
      <w:r w:rsidRPr="005360C0">
        <w:rPr>
          <w:lang w:val="cs-CZ"/>
        </w:rPr>
        <w:t xml:space="preserve">tato poznámka je uvedena u každého požadavku, který nemusí být bezpodmínečně splněn, avšak zvyšuje komfort a kvalitu využití simulátorové techniky pro potřeby CDV, tudíž počet a způsob řešení požadavků “MĚL BY” bude zohledněn při výběru dodavatele. </w:t>
      </w:r>
    </w:p>
    <w:p w:rsidR="00F51E9B" w:rsidRPr="005360C0" w:rsidRDefault="00F51E9B" w:rsidP="00F51E9B">
      <w:pPr>
        <w:rPr>
          <w:lang w:val="cs-CZ"/>
        </w:rPr>
      </w:pPr>
    </w:p>
    <w:p w:rsidR="00F51E9B" w:rsidRPr="005360C0" w:rsidRDefault="00F51E9B" w:rsidP="00F51E9B">
      <w:pPr>
        <w:pStyle w:val="Nadpis2"/>
        <w:rPr>
          <w:rFonts w:ascii="Times New Roman" w:hAnsi="Times New Roman" w:cs="Times New Roman"/>
          <w:sz w:val="22"/>
          <w:szCs w:val="22"/>
          <w:lang w:val="cs-CZ"/>
        </w:rPr>
      </w:pPr>
      <w:bookmarkStart w:id="14" w:name="_Toc384664512"/>
      <w:bookmarkStart w:id="15" w:name="_Toc384726511"/>
      <w:r w:rsidRPr="005360C0">
        <w:rPr>
          <w:rFonts w:ascii="Times New Roman" w:hAnsi="Times New Roman" w:cs="Times New Roman"/>
          <w:sz w:val="22"/>
          <w:szCs w:val="22"/>
          <w:lang w:val="cs-CZ"/>
        </w:rPr>
        <w:t>Rozsah prací</w:t>
      </w:r>
      <w:bookmarkEnd w:id="14"/>
      <w:bookmarkEnd w:id="15"/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• Dodání plně funkčního simulátoru řízení dle parametrů technické specifikace, včetně zařízení na záznam dat z experimentů.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 xml:space="preserve">• Instalaci veškerého doručeného vybavení na pracovišti CDV 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• Doprava, naložení a vyložení do sídla zadavatele, včetně přepravního obalu.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• Školení provozních zaměstnanců a pracovníků údržby v rozsahu nutném pro obsluhu simulátoru</w:t>
      </w:r>
    </w:p>
    <w:p w:rsidR="00F51E9B" w:rsidRPr="005360C0" w:rsidRDefault="00F51E9B" w:rsidP="00F51E9B">
      <w:pPr>
        <w:pStyle w:val="Odstavecseseznamem"/>
        <w:numPr>
          <w:ilvl w:val="0"/>
          <w:numId w:val="22"/>
        </w:numPr>
        <w:rPr>
          <w:lang w:val="cs-CZ"/>
        </w:rPr>
      </w:pPr>
      <w:r w:rsidRPr="005360C0">
        <w:rPr>
          <w:lang w:val="cs-CZ"/>
        </w:rPr>
        <w:t>servis, údržba, dodávka náhradních dílů a další služby sjednané ve smlouvě</w:t>
      </w:r>
    </w:p>
    <w:p w:rsidR="00F51E9B" w:rsidRPr="005360C0" w:rsidRDefault="00F51E9B" w:rsidP="00F51E9B">
      <w:pPr>
        <w:pStyle w:val="Odstavecseseznamem"/>
        <w:numPr>
          <w:ilvl w:val="0"/>
          <w:numId w:val="22"/>
        </w:numPr>
        <w:rPr>
          <w:lang w:val="cs-CZ"/>
        </w:rPr>
      </w:pPr>
      <w:r w:rsidRPr="005360C0">
        <w:rPr>
          <w:lang w:val="cs-CZ"/>
        </w:rPr>
        <w:t>dodávka musí obsahovat manuály údržby z mechanického i elektrického hlediska i seznam doporučených náhradních dílů. Veškerá dokumentace musí být dodána ve dvou (2) papírových kopiích. Dokumentace musí být také dodána v elektronické formě.</w:t>
      </w:r>
    </w:p>
    <w:p w:rsidR="00F51E9B" w:rsidRPr="005360C0" w:rsidRDefault="00F51E9B" w:rsidP="00F51E9B">
      <w:pPr>
        <w:pStyle w:val="Nadpis2"/>
        <w:rPr>
          <w:rFonts w:ascii="Times New Roman" w:hAnsi="Times New Roman" w:cs="Times New Roman"/>
          <w:sz w:val="22"/>
          <w:szCs w:val="22"/>
          <w:lang w:val="cs-CZ"/>
        </w:rPr>
      </w:pPr>
      <w:bookmarkStart w:id="16" w:name="_Toc384664513"/>
      <w:bookmarkStart w:id="17" w:name="_Toc384726512"/>
      <w:r w:rsidRPr="005360C0">
        <w:rPr>
          <w:rFonts w:ascii="Times New Roman" w:hAnsi="Times New Roman" w:cs="Times New Roman"/>
          <w:sz w:val="22"/>
          <w:szCs w:val="22"/>
          <w:lang w:val="cs-CZ"/>
        </w:rPr>
        <w:t>Položky, které nejsou součástí rozsahu prací dodavatele</w:t>
      </w:r>
      <w:bookmarkEnd w:id="16"/>
      <w:bookmarkEnd w:id="17"/>
      <w:r w:rsidRPr="005360C0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 xml:space="preserve">CDV dodá následující vybavení a služby: </w:t>
      </w:r>
    </w:p>
    <w:p w:rsidR="00F51E9B" w:rsidRPr="005360C0" w:rsidRDefault="00F51E9B" w:rsidP="00F51E9B">
      <w:pPr>
        <w:pStyle w:val="Odstavecseseznamem"/>
        <w:numPr>
          <w:ilvl w:val="0"/>
          <w:numId w:val="7"/>
        </w:numPr>
        <w:rPr>
          <w:lang w:val="cs-CZ"/>
        </w:rPr>
      </w:pPr>
      <w:r w:rsidRPr="005360C0">
        <w:rPr>
          <w:lang w:val="cs-CZ"/>
        </w:rPr>
        <w:t>Elektrický zdroj napájení, třífázový 400V, 50 Hz, TN-S a jednofázový 230V, 50 Hz.</w:t>
      </w:r>
    </w:p>
    <w:p w:rsidR="00F51E9B" w:rsidRPr="005360C0" w:rsidRDefault="00F51E9B" w:rsidP="00F51E9B">
      <w:pPr>
        <w:pStyle w:val="Odstavecseseznamem"/>
        <w:numPr>
          <w:ilvl w:val="0"/>
          <w:numId w:val="7"/>
        </w:numPr>
        <w:rPr>
          <w:lang w:val="cs-CZ"/>
        </w:rPr>
      </w:pPr>
      <w:r w:rsidRPr="005360C0">
        <w:rPr>
          <w:lang w:val="cs-CZ"/>
        </w:rPr>
        <w:t>Ventilaci</w:t>
      </w:r>
    </w:p>
    <w:p w:rsidR="00F51E9B" w:rsidRPr="005360C0" w:rsidRDefault="00F51E9B" w:rsidP="00F51E9B">
      <w:pPr>
        <w:pStyle w:val="Odstavecseseznamem"/>
        <w:numPr>
          <w:ilvl w:val="0"/>
          <w:numId w:val="7"/>
        </w:numPr>
        <w:rPr>
          <w:lang w:val="cs-CZ"/>
        </w:rPr>
      </w:pPr>
      <w:r w:rsidRPr="005360C0">
        <w:rPr>
          <w:lang w:val="cs-CZ"/>
        </w:rPr>
        <w:t xml:space="preserve">Instalaci kabelovodů, které jsou součástí budovy </w:t>
      </w:r>
    </w:p>
    <w:p w:rsidR="00F51E9B" w:rsidRPr="005360C0" w:rsidRDefault="00F51E9B" w:rsidP="00F51E9B">
      <w:pPr>
        <w:pStyle w:val="Odstavecseseznamem"/>
        <w:numPr>
          <w:ilvl w:val="0"/>
          <w:numId w:val="7"/>
        </w:numPr>
        <w:rPr>
          <w:lang w:val="cs-CZ"/>
        </w:rPr>
      </w:pPr>
      <w:r w:rsidRPr="005360C0">
        <w:rPr>
          <w:lang w:val="cs-CZ"/>
        </w:rPr>
        <w:t xml:space="preserve">Bezpečnostní systém zamezující vstup neoprávněných osob k zařízení během provozu  </w:t>
      </w:r>
    </w:p>
    <w:p w:rsidR="00F51E9B" w:rsidRPr="005360C0" w:rsidRDefault="00F51E9B" w:rsidP="00F51E9B">
      <w:pPr>
        <w:rPr>
          <w:lang w:val="cs-CZ"/>
        </w:rPr>
      </w:pPr>
    </w:p>
    <w:p w:rsidR="00F51E9B" w:rsidRPr="005360C0" w:rsidRDefault="00F51E9B" w:rsidP="00F51E9B">
      <w:pPr>
        <w:rPr>
          <w:lang w:val="cs-CZ"/>
        </w:rPr>
      </w:pPr>
    </w:p>
    <w:p w:rsidR="00F51E9B" w:rsidRPr="005360C0" w:rsidRDefault="00F51E9B" w:rsidP="00F51E9B">
      <w:pPr>
        <w:pStyle w:val="Nadpis1"/>
        <w:rPr>
          <w:rFonts w:ascii="Times New Roman" w:hAnsi="Times New Roman" w:cs="Times New Roman"/>
          <w:sz w:val="22"/>
          <w:szCs w:val="22"/>
          <w:lang w:val="cs-CZ"/>
        </w:rPr>
      </w:pPr>
      <w:bookmarkStart w:id="18" w:name="_Toc384664514"/>
      <w:bookmarkStart w:id="19" w:name="_Toc384726513"/>
      <w:r w:rsidRPr="005360C0">
        <w:rPr>
          <w:rFonts w:ascii="Times New Roman" w:hAnsi="Times New Roman" w:cs="Times New Roman"/>
          <w:sz w:val="22"/>
          <w:szCs w:val="22"/>
          <w:lang w:val="cs-CZ"/>
        </w:rPr>
        <w:lastRenderedPageBreak/>
        <w:t>Specifikace simulátoru</w:t>
      </w:r>
      <w:bookmarkEnd w:id="18"/>
      <w:bookmarkEnd w:id="19"/>
    </w:p>
    <w:p w:rsidR="00F51E9B" w:rsidRPr="005360C0" w:rsidRDefault="00F51E9B" w:rsidP="00F51E9B">
      <w:pPr>
        <w:pStyle w:val="Nadpis3"/>
        <w:rPr>
          <w:rFonts w:ascii="Times New Roman" w:hAnsi="Times New Roman" w:cs="Times New Roman"/>
          <w:lang w:val="cs-CZ"/>
        </w:rPr>
      </w:pPr>
    </w:p>
    <w:p w:rsidR="00F51E9B" w:rsidRPr="005360C0" w:rsidRDefault="00F51E9B" w:rsidP="00F51E9B">
      <w:pPr>
        <w:pStyle w:val="Nadpis3"/>
        <w:rPr>
          <w:rFonts w:ascii="Times New Roman" w:hAnsi="Times New Roman" w:cs="Times New Roman"/>
          <w:lang w:val="cs-CZ"/>
        </w:rPr>
      </w:pPr>
      <w:bookmarkStart w:id="20" w:name="_Toc384664515"/>
      <w:bookmarkStart w:id="21" w:name="_Toc384726514"/>
      <w:r w:rsidRPr="005360C0">
        <w:rPr>
          <w:rFonts w:ascii="Times New Roman" w:hAnsi="Times New Roman" w:cs="Times New Roman"/>
          <w:lang w:val="cs-CZ"/>
        </w:rPr>
        <w:t>Modelové schéma simulátorového prostředí</w:t>
      </w:r>
      <w:bookmarkEnd w:id="20"/>
      <w:bookmarkEnd w:id="21"/>
      <w:r w:rsidRPr="005360C0">
        <w:rPr>
          <w:rFonts w:ascii="Times New Roman" w:hAnsi="Times New Roman" w:cs="Times New Roman"/>
          <w:lang w:val="cs-CZ"/>
        </w:rPr>
        <w:t xml:space="preserve"> </w:t>
      </w:r>
    </w:p>
    <w:p w:rsidR="00F51E9B" w:rsidRPr="005360C0" w:rsidRDefault="00F51E9B" w:rsidP="00F51E9B">
      <w:pPr>
        <w:rPr>
          <w:lang w:val="cs-CZ"/>
        </w:rPr>
      </w:pP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 xml:space="preserve"> </w:t>
      </w:r>
      <w:r w:rsidRPr="005360C0">
        <w:rPr>
          <w:noProof/>
          <w:lang w:val="cs-CZ" w:eastAsia="cs-CZ"/>
        </w:rPr>
        <w:drawing>
          <wp:inline distT="0" distB="0" distL="0" distR="0" wp14:anchorId="1EC26508" wp14:editId="22AAA313">
            <wp:extent cx="5753100" cy="41719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E9B" w:rsidRPr="005360C0" w:rsidRDefault="00F51E9B" w:rsidP="00F51E9B">
      <w:pPr>
        <w:jc w:val="center"/>
        <w:rPr>
          <w:color w:val="000000"/>
          <w:szCs w:val="20"/>
          <w:lang w:val="cs-CZ" w:eastAsia="cs-CZ"/>
        </w:rPr>
      </w:pPr>
      <w:r w:rsidRPr="005360C0">
        <w:rPr>
          <w:color w:val="000000"/>
          <w:szCs w:val="20"/>
          <w:lang w:val="cs-CZ" w:eastAsia="cs-CZ"/>
        </w:rPr>
        <w:t xml:space="preserve">SIM laboratoř bude obsahovat </w:t>
      </w:r>
      <w:r w:rsidRPr="005360C0">
        <w:rPr>
          <w:b/>
          <w:color w:val="000000"/>
          <w:szCs w:val="20"/>
          <w:lang w:val="cs-CZ" w:eastAsia="cs-CZ"/>
        </w:rPr>
        <w:t>1 pohybovou základnu</w:t>
      </w:r>
      <w:r w:rsidRPr="005360C0">
        <w:rPr>
          <w:color w:val="000000"/>
          <w:szCs w:val="20"/>
          <w:lang w:val="cs-CZ" w:eastAsia="cs-CZ"/>
        </w:rPr>
        <w:t xml:space="preserve"> specifikovanou dále v požadavcích</w:t>
      </w:r>
    </w:p>
    <w:p w:rsidR="00F51E9B" w:rsidRPr="005360C0" w:rsidRDefault="00F51E9B" w:rsidP="00F51E9B">
      <w:pPr>
        <w:rPr>
          <w:lang w:val="cs-CZ"/>
        </w:rPr>
      </w:pPr>
    </w:p>
    <w:p w:rsidR="00F51E9B" w:rsidRPr="005360C0" w:rsidRDefault="00F51E9B" w:rsidP="00F51E9B">
      <w:pPr>
        <w:rPr>
          <w:lang w:val="cs-CZ"/>
        </w:rPr>
      </w:pPr>
      <w:r w:rsidRPr="005360C0">
        <w:rPr>
          <w:b/>
          <w:bCs/>
          <w:lang w:val="cs-CZ"/>
        </w:rPr>
        <w:t>SIM TRUCK+BUS</w:t>
      </w:r>
      <w:r w:rsidRPr="005360C0">
        <w:rPr>
          <w:lang w:val="cs-CZ"/>
        </w:rPr>
        <w:t xml:space="preserve"> – Kabina vozidla Truck a Bus, která je umístěna na pohybové základně (PZ), na této základně je umístěna kabina nákladního vozidla s možností modifikace na kabinu autobusu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b/>
          <w:bCs/>
          <w:lang w:val="cs-CZ"/>
        </w:rPr>
        <w:t>PP</w:t>
      </w:r>
      <w:r w:rsidRPr="005360C0">
        <w:rPr>
          <w:lang w:val="cs-CZ"/>
        </w:rPr>
        <w:t xml:space="preserve"> – Projekční systém virtuálního dopravního prostředí vozidel Truck a Bus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b/>
          <w:bCs/>
          <w:lang w:val="cs-CZ"/>
        </w:rPr>
        <w:t>PZ</w:t>
      </w:r>
      <w:r w:rsidRPr="005360C0">
        <w:rPr>
          <w:lang w:val="cs-CZ"/>
        </w:rPr>
        <w:t xml:space="preserve"> – Pohybová základna vozidel Truck a Bus (3 nebo 6 stupňů volnosti)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b/>
          <w:bCs/>
          <w:lang w:val="cs-CZ"/>
        </w:rPr>
        <w:t>CPC</w:t>
      </w:r>
      <w:r w:rsidRPr="005360C0">
        <w:rPr>
          <w:lang w:val="cs-CZ"/>
        </w:rPr>
        <w:t xml:space="preserve"> – Centrální systém PC stanicí, které ovládají veškeré funkce simulátoru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b/>
          <w:bCs/>
          <w:lang w:val="cs-CZ"/>
        </w:rPr>
        <w:t>P</w:t>
      </w:r>
      <w:r w:rsidRPr="005360C0">
        <w:rPr>
          <w:lang w:val="cs-CZ"/>
        </w:rPr>
        <w:t xml:space="preserve"> – Systém projektorů zobrazujících dopravní scénu vozidel Truck a Bus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b/>
          <w:bCs/>
          <w:lang w:val="cs-CZ"/>
        </w:rPr>
        <w:t>VÚ</w:t>
      </w:r>
      <w:r w:rsidRPr="005360C0">
        <w:rPr>
          <w:lang w:val="cs-CZ"/>
        </w:rPr>
        <w:t xml:space="preserve"> – Virtuální účastník, který je součástí aktuální dopravní scény v interakci s řidičem simulátoru.          Virtuální účastník má k dispozici volant, pedály a monitor s aktuální dopravní scénou simulátoru, tudíž je součástí provozu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b/>
          <w:bCs/>
          <w:lang w:val="cs-CZ"/>
        </w:rPr>
        <w:lastRenderedPageBreak/>
        <w:t>CO</w:t>
      </w:r>
      <w:r w:rsidRPr="005360C0">
        <w:rPr>
          <w:lang w:val="cs-CZ"/>
        </w:rPr>
        <w:t xml:space="preserve"> – Centrum operátora, pracovní stanice ze které operátor komunikuje s řidiči simulátoru. Operátor má k dispozici zobrazenou aktuální dopravní scénu z pohledu řidiče (soustava monitorů označena jako M1), dále má k dispozici zobrazení mapy a dalších relevantních údajů o dopravním prostředí aktuální scény (soustava monitorů označena jako M2). Rovněž operátor hlasově komunikuje s řidičem a má k dispozici dva obrazové přenosy z kabiny řidiče. Na obrazovce (TV1) vidí pohled z kamery mířené na řidiče a na obrazovce (TV2) vidí pohled z kamery snímající scénu před řidičem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b/>
          <w:bCs/>
          <w:lang w:val="cs-CZ"/>
        </w:rPr>
        <w:t>PS</w:t>
      </w:r>
      <w:r w:rsidRPr="005360C0">
        <w:rPr>
          <w:lang w:val="cs-CZ"/>
        </w:rPr>
        <w:t xml:space="preserve"> – Pracovní stanice, stanoviště pro tvorbu a úpravu terénů (</w:t>
      </w:r>
      <w:del w:id="22" w:author="Novotna" w:date="2014-08-11T15:38:00Z">
        <w:r w:rsidRPr="005360C0" w:rsidDel="00AF243A">
          <w:rPr>
            <w:lang w:val="cs-CZ"/>
          </w:rPr>
          <w:delText>samostatné PC vybavené potřebným SW</w:delText>
        </w:r>
      </w:del>
      <w:ins w:id="23" w:author="Novotna" w:date="2014-08-11T15:38:00Z">
        <w:r w:rsidR="00AF243A">
          <w:rPr>
            <w:lang w:val="cs-CZ"/>
          </w:rPr>
          <w:t>k tomuto účelu bude sloužit rovněž CO – centrum operátora</w:t>
        </w:r>
      </w:ins>
      <w:r w:rsidRPr="005360C0">
        <w:rPr>
          <w:lang w:val="cs-CZ"/>
        </w:rPr>
        <w:t>)</w:t>
      </w:r>
    </w:p>
    <w:p w:rsidR="005360C0" w:rsidRPr="005360C0" w:rsidRDefault="005360C0" w:rsidP="00F51E9B">
      <w:pPr>
        <w:rPr>
          <w:lang w:val="cs-CZ"/>
        </w:rPr>
      </w:pPr>
    </w:p>
    <w:p w:rsidR="005360C0" w:rsidRPr="005360C0" w:rsidRDefault="005360C0" w:rsidP="00F51E9B">
      <w:pPr>
        <w:rPr>
          <w:lang w:val="cs-CZ"/>
        </w:rPr>
      </w:pPr>
    </w:p>
    <w:p w:rsidR="00F51E9B" w:rsidRPr="005360C0" w:rsidRDefault="00F51E9B" w:rsidP="00F51E9B">
      <w:pPr>
        <w:pStyle w:val="Nadpis3"/>
        <w:jc w:val="center"/>
        <w:rPr>
          <w:rFonts w:ascii="Times New Roman" w:hAnsi="Times New Roman" w:cs="Times New Roman"/>
          <w:lang w:val="cs-CZ"/>
        </w:rPr>
      </w:pPr>
      <w:bookmarkStart w:id="24" w:name="_Toc384664516"/>
      <w:bookmarkStart w:id="25" w:name="_Toc384726515"/>
      <w:r w:rsidRPr="005360C0">
        <w:rPr>
          <w:rFonts w:ascii="Times New Roman" w:hAnsi="Times New Roman" w:cs="Times New Roman"/>
          <w:lang w:val="cs-CZ"/>
        </w:rPr>
        <w:t>Základní komponenty prostředí simulátorů</w:t>
      </w:r>
      <w:bookmarkEnd w:id="24"/>
      <w:bookmarkEnd w:id="25"/>
    </w:p>
    <w:tbl>
      <w:tblPr>
        <w:tblpPr w:leftFromText="141" w:rightFromText="141" w:vertAnchor="text" w:horzAnchor="margin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5"/>
        <w:gridCol w:w="990"/>
        <w:gridCol w:w="4293"/>
      </w:tblGrid>
      <w:tr w:rsidR="00F51E9B" w:rsidRPr="005360C0" w:rsidTr="00F51E9B">
        <w:trPr>
          <w:tblHeader/>
        </w:trPr>
        <w:tc>
          <w:tcPr>
            <w:tcW w:w="4005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Požadavek</w:t>
            </w:r>
          </w:p>
        </w:tc>
        <w:tc>
          <w:tcPr>
            <w:tcW w:w="990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Splňuje</w:t>
            </w:r>
          </w:p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Ano/Ne</w:t>
            </w:r>
          </w:p>
        </w:tc>
        <w:tc>
          <w:tcPr>
            <w:tcW w:w="4293" w:type="dxa"/>
            <w:shd w:val="clear" w:color="auto" w:fill="C0C0C0"/>
          </w:tcPr>
          <w:p w:rsidR="00F51E9B" w:rsidRPr="005360C0" w:rsidRDefault="00F51E9B" w:rsidP="009836A2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rStyle w:val="hps"/>
                <w:sz w:val="22"/>
                <w:szCs w:val="22"/>
                <w:lang w:val="cs-CZ"/>
              </w:rPr>
              <w:t>Odpověď</w:t>
            </w:r>
            <w:r w:rsidRPr="005360C0">
              <w:rPr>
                <w:sz w:val="22"/>
                <w:szCs w:val="22"/>
                <w:lang w:val="cs-CZ"/>
              </w:rPr>
              <w:t xml:space="preserve"> uchazeče </w:t>
            </w:r>
            <w:r w:rsidRPr="005360C0">
              <w:rPr>
                <w:rStyle w:val="hps"/>
                <w:sz w:val="22"/>
                <w:szCs w:val="22"/>
                <w:lang w:val="cs-CZ"/>
              </w:rPr>
              <w:t>(</w:t>
            </w:r>
            <w:r w:rsidRPr="005360C0">
              <w:rPr>
                <w:sz w:val="22"/>
                <w:szCs w:val="22"/>
                <w:lang w:val="cs-CZ"/>
              </w:rPr>
              <w:t>Uchazeč musí jednoznačně uvést</w:t>
            </w:r>
            <w:r w:rsidR="009836A2">
              <w:rPr>
                <w:sz w:val="22"/>
                <w:szCs w:val="22"/>
                <w:lang w:val="cs-CZ"/>
              </w:rPr>
              <w:t>,</w:t>
            </w:r>
            <w:r w:rsidRPr="005360C0">
              <w:rPr>
                <w:sz w:val="22"/>
                <w:szCs w:val="22"/>
                <w:lang w:val="cs-CZ"/>
              </w:rPr>
              <w:t xml:space="preserve"> jakým způsobem naplní daný požadavek</w:t>
            </w:r>
            <w:r w:rsidR="009836A2">
              <w:rPr>
                <w:sz w:val="22"/>
                <w:szCs w:val="22"/>
                <w:lang w:val="cs-CZ"/>
              </w:rPr>
              <w:t>,</w:t>
            </w:r>
            <w:r w:rsidRPr="005360C0">
              <w:rPr>
                <w:sz w:val="22"/>
                <w:szCs w:val="22"/>
                <w:lang w:val="cs-CZ"/>
              </w:rPr>
              <w:t xml:space="preserve"> </w:t>
            </w:r>
            <w:r w:rsidRPr="005360C0">
              <w:rPr>
                <w:rStyle w:val="hps"/>
                <w:sz w:val="22"/>
                <w:szCs w:val="22"/>
                <w:lang w:val="cs-CZ"/>
              </w:rPr>
              <w:t>např. technické parametry</w:t>
            </w:r>
            <w:r w:rsidRPr="005360C0">
              <w:rPr>
                <w:sz w:val="22"/>
                <w:szCs w:val="22"/>
                <w:lang w:val="cs-CZ"/>
              </w:rPr>
              <w:t xml:space="preserve">, </w:t>
            </w:r>
            <w:r w:rsidRPr="005360C0">
              <w:rPr>
                <w:rStyle w:val="hps"/>
                <w:sz w:val="22"/>
                <w:szCs w:val="22"/>
                <w:lang w:val="cs-CZ"/>
              </w:rPr>
              <w:t>odkazy na</w:t>
            </w:r>
            <w:r w:rsidRPr="005360C0">
              <w:rPr>
                <w:sz w:val="22"/>
                <w:szCs w:val="22"/>
                <w:lang w:val="cs-CZ"/>
              </w:rPr>
              <w:t xml:space="preserve"> </w:t>
            </w:r>
            <w:r w:rsidRPr="005360C0">
              <w:rPr>
                <w:rStyle w:val="hps"/>
                <w:sz w:val="22"/>
                <w:szCs w:val="22"/>
                <w:lang w:val="cs-CZ"/>
              </w:rPr>
              <w:t>specifikace</w:t>
            </w:r>
            <w:r w:rsidRPr="005360C0">
              <w:rPr>
                <w:sz w:val="22"/>
                <w:szCs w:val="22"/>
                <w:lang w:val="cs-CZ"/>
              </w:rPr>
              <w:t xml:space="preserve"> </w:t>
            </w:r>
            <w:r w:rsidRPr="005360C0">
              <w:rPr>
                <w:rStyle w:val="hps"/>
                <w:sz w:val="22"/>
                <w:szCs w:val="22"/>
                <w:lang w:val="cs-CZ"/>
              </w:rPr>
              <w:t>/ testy, další možná řešení atd.</w:t>
            </w:r>
            <w:r w:rsidRPr="005360C0">
              <w:rPr>
                <w:sz w:val="22"/>
                <w:szCs w:val="22"/>
                <w:lang w:val="cs-CZ"/>
              </w:rPr>
              <w:t>)</w:t>
            </w:r>
          </w:p>
        </w:tc>
      </w:tr>
      <w:tr w:rsidR="00F51E9B" w:rsidRPr="005360C0" w:rsidTr="00F51E9B">
        <w:tc>
          <w:tcPr>
            <w:tcW w:w="4005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1: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b/>
                <w:bCs/>
                <w:lang w:val="cs-CZ"/>
              </w:rPr>
              <w:t xml:space="preserve">                     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SIM laboratoř musí obsahovat: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SIM TRUCK+BUS</w:t>
            </w:r>
            <w:r w:rsidRPr="005360C0">
              <w:rPr>
                <w:lang w:val="cs-CZ"/>
              </w:rPr>
              <w:t xml:space="preserve"> – simulátor vozidel Truck a Bus, které jsou umístěny na pohybové základně (PZ)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c>
          <w:tcPr>
            <w:tcW w:w="4005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2: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b/>
                <w:bCs/>
                <w:lang w:val="cs-CZ"/>
              </w:rPr>
              <w:t xml:space="preserve">                     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SIM laboratoř musí obsahovat:</w:t>
            </w:r>
          </w:p>
          <w:p w:rsidR="00F51E9B" w:rsidRPr="005360C0" w:rsidRDefault="00F51E9B" w:rsidP="009836A2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PP</w:t>
            </w:r>
            <w:r w:rsidRPr="005360C0">
              <w:rPr>
                <w:lang w:val="cs-CZ"/>
              </w:rPr>
              <w:t xml:space="preserve"> – Vizualizační projekční systém virtuálního dopravního prostředí vozidel Truck a </w:t>
            </w:r>
            <w:r w:rsidR="009836A2" w:rsidRPr="005360C0">
              <w:rPr>
                <w:lang w:val="cs-CZ"/>
              </w:rPr>
              <w:t>Bus s parametry</w:t>
            </w:r>
            <w:r w:rsidRPr="005360C0">
              <w:rPr>
                <w:lang w:val="cs-CZ"/>
              </w:rPr>
              <w:t xml:space="preserve"> simulovaného výhledu min. 180</w:t>
            </w:r>
            <w:r w:rsidRPr="005360C0">
              <w:rPr>
                <w:vertAlign w:val="superscript"/>
                <w:lang w:val="cs-CZ"/>
              </w:rPr>
              <w:t>o</w:t>
            </w:r>
            <w:r w:rsidRPr="005360C0">
              <w:rPr>
                <w:lang w:val="cs-CZ"/>
              </w:rPr>
              <w:t xml:space="preserve"> x 40</w:t>
            </w:r>
            <w:r w:rsidRPr="005360C0">
              <w:rPr>
                <w:vertAlign w:val="superscript"/>
                <w:lang w:val="cs-CZ"/>
              </w:rPr>
              <w:t>o</w:t>
            </w:r>
            <w:r w:rsidR="009836A2">
              <w:rPr>
                <w:lang w:val="cs-CZ"/>
              </w:rPr>
              <w:t xml:space="preserve"> (horizontálně x vertikálně).</w:t>
            </w:r>
            <w:r w:rsidRPr="005360C0">
              <w:rPr>
                <w:lang w:val="cs-CZ"/>
              </w:rPr>
              <w:t xml:space="preserve"> Vertikální úhel zobrazení je nutno dodržet u samotných technických prostředků zobrazovacího systému, tedy ve stabilizované poloze kabiny bez sklonu vozidla a vychýlení pohledu řidiče oproti vodorovné rovině.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c>
          <w:tcPr>
            <w:tcW w:w="4005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3: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b/>
                <w:bCs/>
                <w:lang w:val="cs-CZ"/>
              </w:rPr>
              <w:t xml:space="preserve">                     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SIM laboratoř musí obsahovat:</w:t>
            </w:r>
          </w:p>
          <w:p w:rsidR="00F51E9B" w:rsidRPr="005360C0" w:rsidRDefault="00F51E9B" w:rsidP="009836A2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PZ</w:t>
            </w:r>
            <w:r w:rsidRPr="005360C0">
              <w:rPr>
                <w:lang w:val="cs-CZ"/>
              </w:rPr>
              <w:t xml:space="preserve"> – Pohybová základna vozidel Truck a Bus (3 nebo 6 stupňů </w:t>
            </w:r>
            <w:r w:rsidR="00CC2EE0" w:rsidRPr="005360C0">
              <w:rPr>
                <w:lang w:val="cs-CZ"/>
              </w:rPr>
              <w:t>volnosti) viz</w:t>
            </w:r>
            <w:r w:rsidRPr="005360C0">
              <w:rPr>
                <w:lang w:val="cs-CZ"/>
              </w:rPr>
              <w:t xml:space="preserve"> kapitola Pohybová základna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c>
          <w:tcPr>
            <w:tcW w:w="4005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lastRenderedPageBreak/>
              <w:t>Požadavek CDV 4: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b/>
                <w:bCs/>
                <w:lang w:val="cs-CZ"/>
              </w:rPr>
              <w:t xml:space="preserve">                     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SIM laboratoř musí obsahovat: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CPC</w:t>
            </w:r>
            <w:r w:rsidRPr="005360C0">
              <w:rPr>
                <w:lang w:val="cs-CZ"/>
              </w:rPr>
              <w:t xml:space="preserve"> – Centrální systém PC stanicí, které ovládají veškeré funkce simulátoru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c>
          <w:tcPr>
            <w:tcW w:w="4005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5: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b/>
                <w:bCs/>
                <w:lang w:val="cs-CZ"/>
              </w:rPr>
              <w:t xml:space="preserve">                     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SIM laboratoř musí obsahovat: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</w:t>
            </w:r>
            <w:r w:rsidRPr="005360C0">
              <w:rPr>
                <w:lang w:val="cs-CZ"/>
              </w:rPr>
              <w:t xml:space="preserve"> – Projekční systém zobrazující dopravní scénu vozidel Truck a Bus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Možné alternativy:      </w:t>
            </w:r>
          </w:p>
          <w:p w:rsidR="00F51E9B" w:rsidRPr="005360C0" w:rsidRDefault="00F51E9B" w:rsidP="00F51E9B">
            <w:pPr>
              <w:pStyle w:val="Odstavecseseznamem"/>
              <w:numPr>
                <w:ilvl w:val="0"/>
                <w:numId w:val="23"/>
              </w:numPr>
              <w:rPr>
                <w:bCs/>
                <w:lang w:val="cs-CZ"/>
              </w:rPr>
            </w:pPr>
            <w:r w:rsidRPr="005360C0">
              <w:rPr>
                <w:bCs/>
                <w:lang w:val="cs-CZ"/>
              </w:rPr>
              <w:t xml:space="preserve">čelní/zpětná projekce </w:t>
            </w:r>
            <w:r w:rsidRPr="005360C0">
              <w:rPr>
                <w:lang w:val="cs-CZ"/>
              </w:rPr>
              <w:t>na válcovou zakřivenou zobrazovací plochu</w:t>
            </w:r>
            <w:r w:rsidRPr="005360C0">
              <w:rPr>
                <w:bCs/>
                <w:lang w:val="cs-CZ"/>
              </w:rPr>
              <w:t xml:space="preserve"> </w:t>
            </w:r>
          </w:p>
          <w:p w:rsidR="00F51E9B" w:rsidRPr="005360C0" w:rsidRDefault="00F51E9B" w:rsidP="00F51E9B">
            <w:pPr>
              <w:pStyle w:val="Odstavecseseznamem"/>
              <w:numPr>
                <w:ilvl w:val="0"/>
                <w:numId w:val="23"/>
              </w:numPr>
              <w:rPr>
                <w:bCs/>
                <w:lang w:val="cs-CZ"/>
              </w:rPr>
            </w:pPr>
            <w:r w:rsidRPr="005360C0">
              <w:rPr>
                <w:bCs/>
                <w:lang w:val="cs-CZ"/>
              </w:rPr>
              <w:t xml:space="preserve">čelní/zpětná projekce na </w:t>
            </w:r>
            <w:del w:id="26" w:author="Novotna" w:date="2014-08-11T15:38:00Z">
              <w:r w:rsidRPr="005360C0" w:rsidDel="00AF243A">
                <w:rPr>
                  <w:bCs/>
                  <w:lang w:val="cs-CZ"/>
                </w:rPr>
                <w:delText xml:space="preserve">nejméně 5 plochých </w:delText>
              </w:r>
            </w:del>
            <w:ins w:id="27" w:author="Novotna" w:date="2014-08-11T15:38:00Z">
              <w:r w:rsidR="00AF243A" w:rsidRPr="005360C0">
                <w:rPr>
                  <w:bCs/>
                  <w:lang w:val="cs-CZ"/>
                </w:rPr>
                <w:t>ploch</w:t>
              </w:r>
              <w:r w:rsidR="00AF243A">
                <w:rPr>
                  <w:bCs/>
                  <w:lang w:val="cs-CZ"/>
                </w:rPr>
                <w:t>é</w:t>
              </w:r>
              <w:r w:rsidR="00AF243A" w:rsidRPr="005360C0">
                <w:rPr>
                  <w:bCs/>
                  <w:lang w:val="cs-CZ"/>
                </w:rPr>
                <w:t xml:space="preserve"> </w:t>
              </w:r>
            </w:ins>
            <w:del w:id="28" w:author="Novotna" w:date="2014-08-11T15:38:00Z">
              <w:r w:rsidRPr="005360C0" w:rsidDel="00AF243A">
                <w:rPr>
                  <w:bCs/>
                  <w:lang w:val="cs-CZ"/>
                </w:rPr>
                <w:delText xml:space="preserve">segmentů </w:delText>
              </w:r>
            </w:del>
            <w:ins w:id="29" w:author="Novotna" w:date="2014-08-11T15:38:00Z">
              <w:r w:rsidR="00AF243A" w:rsidRPr="005360C0">
                <w:rPr>
                  <w:bCs/>
                  <w:lang w:val="cs-CZ"/>
                </w:rPr>
                <w:t>segment</w:t>
              </w:r>
              <w:r w:rsidR="00AF243A">
                <w:rPr>
                  <w:bCs/>
                  <w:lang w:val="cs-CZ"/>
                </w:rPr>
                <w:t>y</w:t>
              </w:r>
              <w:r w:rsidR="00AF243A" w:rsidRPr="005360C0">
                <w:rPr>
                  <w:bCs/>
                  <w:lang w:val="cs-CZ"/>
                </w:rPr>
                <w:t xml:space="preserve"> </w:t>
              </w:r>
            </w:ins>
            <w:r w:rsidRPr="005360C0">
              <w:rPr>
                <w:bCs/>
                <w:lang w:val="cs-CZ"/>
              </w:rPr>
              <w:t>projekčního plátna (plochy)</w:t>
            </w:r>
          </w:p>
          <w:p w:rsidR="00F51E9B" w:rsidRPr="005360C0" w:rsidRDefault="00F51E9B" w:rsidP="00F51E9B">
            <w:pPr>
              <w:pStyle w:val="Odstavecseseznamem"/>
              <w:numPr>
                <w:ilvl w:val="0"/>
                <w:numId w:val="23"/>
              </w:numPr>
              <w:rPr>
                <w:lang w:val="cs-CZ"/>
              </w:rPr>
            </w:pPr>
            <w:r w:rsidRPr="005360C0">
              <w:rPr>
                <w:bCs/>
                <w:lang w:val="cs-CZ"/>
              </w:rPr>
              <w:t>zpětná projekce na zobrazovací plátna (plochy), které jsou umístěné v prostoru předního skla, bočních pravých a levých skel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c>
          <w:tcPr>
            <w:tcW w:w="4005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6: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b/>
                <w:bCs/>
                <w:lang w:val="cs-CZ"/>
              </w:rPr>
              <w:t xml:space="preserve">                   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SIM laboratoř musí obsahovat: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VÚ</w:t>
            </w:r>
            <w:r w:rsidRPr="005360C0">
              <w:rPr>
                <w:lang w:val="cs-CZ"/>
              </w:rPr>
              <w:t xml:space="preserve"> – Virtuální účastník, který je součástí aktuální dopravní scény v interakci s řidičem simulátoru.          Virtuální účastník má k dispozici volant, pedály a monitor s aktuální dopravní scénou simulátoru, tudíž je součástí provozu.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c>
          <w:tcPr>
            <w:tcW w:w="4005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7: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b/>
                <w:bCs/>
                <w:lang w:val="cs-CZ"/>
              </w:rPr>
              <w:t xml:space="preserve">                   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SIM laboratoř musí obsahovat: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CO</w:t>
            </w:r>
            <w:r w:rsidRPr="005360C0">
              <w:rPr>
                <w:lang w:val="cs-CZ"/>
              </w:rPr>
              <w:t xml:space="preserve"> – Centrum operátora, pracovní stanice ze které operátor komunikuje s řidiči simulátoru. Operátor má k dispozici zobrazenou aktuální dopravní scénu z pohledu řidiče (soustava monitorů označena jako M1), dále má k dispozici zobrazení mapy a dalších relevantních údajů o dopravním prostředí aktuální </w:t>
            </w:r>
            <w:r w:rsidRPr="005360C0">
              <w:rPr>
                <w:lang w:val="cs-CZ"/>
              </w:rPr>
              <w:lastRenderedPageBreak/>
              <w:t>scény (soustava monitorů označena jako M2). Rovněž operátor hlasově komunikuje s řidičem a má k dispozici dva obrazové přenosy z kabiny řidiče. Na obrazovce (TV1) vidí pohled z kamery snímající řidiče a na obrazovce (TV2) vidí pohled z kamery snímající scénu před řidičem.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lang w:val="cs-CZ"/>
              </w:rPr>
              <w:t>Pozn.</w:t>
            </w:r>
            <w:r w:rsidRPr="005360C0">
              <w:rPr>
                <w:lang w:val="cs-CZ"/>
              </w:rPr>
              <w:t xml:space="preserve"> veškerý nábytek (stoly, židle, šuplíky, skříně atd.), potřebný k vybavení Centra Operátora není součástí požadavků a bude poskytnut zadavatelem (CDV). 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</w:tbl>
    <w:p w:rsidR="00F51E9B" w:rsidRPr="005360C0" w:rsidRDefault="00F51E9B" w:rsidP="00F51E9B">
      <w:pPr>
        <w:rPr>
          <w:lang w:val="cs-CZ"/>
        </w:rPr>
      </w:pPr>
    </w:p>
    <w:p w:rsidR="00F51E9B" w:rsidRPr="005360C0" w:rsidRDefault="00F51E9B" w:rsidP="00F51E9B">
      <w:pPr>
        <w:keepNext/>
        <w:keepLines/>
        <w:spacing w:before="200" w:after="0"/>
        <w:outlineLvl w:val="2"/>
        <w:rPr>
          <w:b/>
          <w:bCs/>
          <w:color w:val="4F81BD"/>
          <w:lang w:val="cs-CZ"/>
        </w:rPr>
      </w:pPr>
      <w:bookmarkStart w:id="30" w:name="_Toc384664517"/>
      <w:bookmarkStart w:id="31" w:name="_Toc384726516"/>
      <w:r w:rsidRPr="005360C0">
        <w:rPr>
          <w:b/>
          <w:bCs/>
          <w:color w:val="4F81BD"/>
          <w:lang w:val="cs-CZ"/>
        </w:rPr>
        <w:t xml:space="preserve">Pracoviště operátora (CO – </w:t>
      </w:r>
      <w:r w:rsidRPr="005360C0">
        <w:rPr>
          <w:b/>
          <w:color w:val="4F81BD"/>
          <w:lang w:val="cs-CZ"/>
        </w:rPr>
        <w:t>Centrum operátora</w:t>
      </w:r>
      <w:r w:rsidRPr="005360C0">
        <w:rPr>
          <w:b/>
          <w:bCs/>
          <w:color w:val="4F81BD"/>
          <w:lang w:val="cs-CZ"/>
        </w:rPr>
        <w:t>)</w:t>
      </w:r>
      <w:bookmarkEnd w:id="30"/>
      <w:bookmarkEnd w:id="31"/>
    </w:p>
    <w:p w:rsidR="00F51E9B" w:rsidRPr="005360C0" w:rsidRDefault="00F51E9B" w:rsidP="00F51E9B">
      <w:pPr>
        <w:rPr>
          <w:lang w:val="cs-CZ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5"/>
        <w:gridCol w:w="990"/>
        <w:gridCol w:w="4293"/>
      </w:tblGrid>
      <w:tr w:rsidR="00F51E9B" w:rsidRPr="005360C0" w:rsidTr="00F51E9B">
        <w:trPr>
          <w:tblHeader/>
        </w:trPr>
        <w:tc>
          <w:tcPr>
            <w:tcW w:w="4005" w:type="dxa"/>
            <w:shd w:val="clear" w:color="auto" w:fill="C0C0C0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  <w:r w:rsidRPr="005360C0">
              <w:rPr>
                <w:lang w:val="cs-CZ" w:eastAsia="nb-NO"/>
              </w:rPr>
              <w:t>Požadavek</w:t>
            </w:r>
          </w:p>
        </w:tc>
        <w:tc>
          <w:tcPr>
            <w:tcW w:w="990" w:type="dxa"/>
            <w:shd w:val="clear" w:color="auto" w:fill="C0C0C0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  <w:r w:rsidRPr="005360C0">
              <w:rPr>
                <w:lang w:val="cs-CZ" w:eastAsia="nb-NO"/>
              </w:rPr>
              <w:t>Splňuje</w:t>
            </w:r>
          </w:p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  <w:r w:rsidRPr="005360C0">
              <w:rPr>
                <w:lang w:val="cs-CZ" w:eastAsia="nb-NO"/>
              </w:rPr>
              <w:t>Ano/Ne</w:t>
            </w:r>
          </w:p>
        </w:tc>
        <w:tc>
          <w:tcPr>
            <w:tcW w:w="4293" w:type="dxa"/>
            <w:shd w:val="clear" w:color="auto" w:fill="C0C0C0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  <w:r w:rsidRPr="005360C0">
              <w:rPr>
                <w:lang w:val="cs-CZ" w:eastAsia="nb-NO"/>
              </w:rPr>
              <w:t>Odpověď uchazeče (</w:t>
            </w:r>
            <w:r w:rsidR="00CC2EE0">
              <w:rPr>
                <w:lang w:val="cs-CZ" w:eastAsia="nb-NO"/>
              </w:rPr>
              <w:t>Uchazeč musí jednoznačně uvést, jakým způsobem naplní daný požadavek, např. technické parametry, odkazy na specifikace / testy, další možná řešení atd.</w:t>
            </w:r>
            <w:r w:rsidRPr="005360C0">
              <w:rPr>
                <w:lang w:val="cs-CZ" w:eastAsia="nb-NO"/>
              </w:rPr>
              <w:t>)</w:t>
            </w:r>
          </w:p>
        </w:tc>
      </w:tr>
      <w:tr w:rsidR="00F51E9B" w:rsidRPr="005360C0" w:rsidTr="00F51E9B">
        <w:trPr>
          <w:trHeight w:val="492"/>
        </w:trPr>
        <w:tc>
          <w:tcPr>
            <w:tcW w:w="4005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8:</w:t>
            </w:r>
            <w:r w:rsidRPr="005360C0">
              <w:rPr>
                <w:lang w:val="cs-CZ"/>
              </w:rPr>
              <w:t xml:space="preserve">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365257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musí obsahovat </w:t>
            </w:r>
            <w:del w:id="32" w:author="Novotna" w:date="2014-08-11T15:39:00Z">
              <w:r w:rsidRPr="005360C0" w:rsidDel="00365257">
                <w:rPr>
                  <w:lang w:val="cs-CZ"/>
                </w:rPr>
                <w:delText xml:space="preserve">zvláštní </w:delText>
              </w:r>
            </w:del>
            <w:r w:rsidRPr="005360C0">
              <w:rPr>
                <w:lang w:val="cs-CZ"/>
              </w:rPr>
              <w:t xml:space="preserve">stanoviště pro tvorbu scénárií </w:t>
            </w:r>
            <w:del w:id="33" w:author="Novotna" w:date="2014-08-11T15:41:00Z">
              <w:r w:rsidRPr="005360C0" w:rsidDel="00365257">
                <w:rPr>
                  <w:lang w:val="cs-CZ"/>
                </w:rPr>
                <w:delText xml:space="preserve">– oddělené od CO (Centra operátora) </w:delText>
              </w:r>
            </w:del>
            <w:del w:id="34" w:author="Novotna" w:date="2014-08-11T15:40:00Z">
              <w:r w:rsidRPr="005360C0" w:rsidDel="00365257">
                <w:rPr>
                  <w:lang w:val="cs-CZ"/>
                </w:rPr>
                <w:delText xml:space="preserve">– </w:delText>
              </w:r>
            </w:del>
            <w:del w:id="35" w:author="Novotna" w:date="2014-08-11T15:41:00Z">
              <w:r w:rsidRPr="005360C0" w:rsidDel="00365257">
                <w:rPr>
                  <w:lang w:val="cs-CZ"/>
                </w:rPr>
                <w:delText xml:space="preserve">součást </w:delText>
              </w:r>
            </w:del>
            <w:r w:rsidRPr="005360C0">
              <w:rPr>
                <w:lang w:val="cs-CZ"/>
              </w:rPr>
              <w:t>PS (Pracovní stanice)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05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9:</w:t>
            </w:r>
            <w:r w:rsidRPr="005360C0">
              <w:rPr>
                <w:lang w:val="cs-CZ"/>
              </w:rPr>
              <w:t xml:space="preserve">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musí umožňovat řízení výcviku/jízdy (minimálně funkce - start, stop, replay, zablokování pohyblivé základny) operátor musí mít možnost náhledu aktuálně probíhající scény z pohledu řidiče a z pohledů virtuálních kamer, které umožní pozorovat vozidlo v kontextu aktuálního dopravního prostředí. 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05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10:</w:t>
            </w:r>
            <w:r w:rsidRPr="005360C0">
              <w:rPr>
                <w:lang w:val="cs-CZ"/>
              </w:rPr>
              <w:t xml:space="preserve">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3F3ABF" w:rsidRPr="005360C0" w:rsidRDefault="00F51E9B" w:rsidP="0038469E">
            <w:pPr>
              <w:rPr>
                <w:lang w:val="cs-CZ"/>
              </w:rPr>
            </w:pPr>
            <w:r w:rsidRPr="005360C0">
              <w:rPr>
                <w:lang w:val="cs-CZ"/>
              </w:rPr>
              <w:t>musí umožňovat záznam celého cvičení (nahrávaní chování řidiče v kabině, logování stavu ovládacích komponent</w:t>
            </w:r>
            <w:del w:id="36" w:author="Novotna" w:date="2014-08-11T15:42:00Z">
              <w:r w:rsidRPr="005360C0" w:rsidDel="00E471AE">
                <w:rPr>
                  <w:lang w:val="cs-CZ"/>
                </w:rPr>
                <w:delText xml:space="preserve"> - vše synchronizované s během cvičení, tj. dočasné pozastavení cvičení se nezaznamenává na kamerový záznam</w:delText>
              </w:r>
            </w:del>
            <w:r w:rsidRPr="005360C0">
              <w:rPr>
                <w:lang w:val="cs-CZ"/>
              </w:rPr>
              <w:t xml:space="preserve">) </w:t>
            </w:r>
            <w:r w:rsidRPr="005360C0">
              <w:rPr>
                <w:rStyle w:val="hps"/>
                <w:lang w:val="cs-CZ"/>
              </w:rPr>
              <w:t>Musí být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možné, aby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instruktor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mohl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přehrát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aktuální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scénář</w:t>
            </w:r>
            <w:r w:rsidRPr="005360C0">
              <w:rPr>
                <w:lang w:val="cs-CZ"/>
              </w:rPr>
              <w:t xml:space="preserve"> jízdy </w:t>
            </w:r>
            <w:r w:rsidRPr="005360C0">
              <w:rPr>
                <w:rStyle w:val="hps"/>
                <w:lang w:val="cs-CZ"/>
              </w:rPr>
              <w:t xml:space="preserve">ihned po jeho </w:t>
            </w:r>
            <w:r w:rsidRPr="005360C0">
              <w:rPr>
                <w:rStyle w:val="hps"/>
                <w:lang w:val="cs-CZ"/>
              </w:rPr>
              <w:lastRenderedPageBreak/>
              <w:t>dokončení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s možností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zpětně přehrát jízdu a související proměnné (rychlost, trajektorie jízdy, řazení rychlostních stupňů, pedály a další) Rovněž možnost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měnit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úhly pohledu přehrávané scény</w:t>
            </w:r>
            <w:r w:rsidRPr="005360C0">
              <w:rPr>
                <w:lang w:val="cs-CZ"/>
              </w:rPr>
              <w:t xml:space="preserve">. </w:t>
            </w:r>
            <w:r w:rsidRPr="005360C0">
              <w:rPr>
                <w:rStyle w:val="hps"/>
                <w:lang w:val="cs-CZ"/>
              </w:rPr>
              <w:t xml:space="preserve">Instruktor bude mít k </w:t>
            </w:r>
            <w:r w:rsidR="00CC2EE0" w:rsidRPr="005360C0">
              <w:rPr>
                <w:rStyle w:val="hps"/>
                <w:lang w:val="cs-CZ"/>
              </w:rPr>
              <w:t>dispozici</w:t>
            </w:r>
            <w:r w:rsidRPr="005360C0">
              <w:rPr>
                <w:rStyle w:val="hps"/>
                <w:lang w:val="cs-CZ"/>
              </w:rPr>
              <w:t xml:space="preserve"> komplexní data zaznamenané scény.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05" w:type="dxa"/>
          </w:tcPr>
          <w:p w:rsidR="00F51E9B" w:rsidRPr="005360C0" w:rsidDel="003F3ABF" w:rsidRDefault="00F51E9B" w:rsidP="00F51E9B">
            <w:pPr>
              <w:rPr>
                <w:del w:id="37" w:author="Novotna" w:date="2014-08-11T15:51:00Z"/>
                <w:b/>
                <w:bCs/>
                <w:lang w:val="cs-CZ"/>
              </w:rPr>
            </w:pPr>
            <w:del w:id="38" w:author="Novotna" w:date="2014-08-11T15:51:00Z">
              <w:r w:rsidRPr="005360C0" w:rsidDel="003F3ABF">
                <w:rPr>
                  <w:b/>
                  <w:bCs/>
                  <w:lang w:val="cs-CZ"/>
                </w:rPr>
                <w:lastRenderedPageBreak/>
                <w:delText>Požadavek CDV 11:</w:delText>
              </w:r>
              <w:r w:rsidRPr="005360C0" w:rsidDel="003F3ABF">
                <w:rPr>
                  <w:lang w:val="cs-CZ"/>
                </w:rPr>
                <w:delText xml:space="preserve">                    </w:delText>
              </w:r>
              <w:r w:rsidRPr="005360C0" w:rsidDel="003F3ABF">
                <w:rPr>
                  <w:b/>
                  <w:bCs/>
                  <w:lang w:val="cs-CZ"/>
                </w:rPr>
                <w:delText>“MUSÍ”</w:delText>
              </w:r>
            </w:del>
          </w:p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del w:id="39" w:author="Novotna" w:date="2014-08-11T15:51:00Z">
              <w:r w:rsidRPr="005360C0" w:rsidDel="003F3ABF">
                <w:rPr>
                  <w:lang w:val="cs-CZ"/>
                </w:rPr>
                <w:delText>musí umožnit ovládání základních funkcí nastavení aktuálního probíhajícího scénária pomocí bezdrátového přenosu s využitím zařízení jako např. tablet</w:delText>
              </w:r>
            </w:del>
          </w:p>
        </w:tc>
        <w:tc>
          <w:tcPr>
            <w:tcW w:w="990" w:type="dxa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05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12:                    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musí umožňovat</w:t>
            </w:r>
            <w:r w:rsidRPr="005360C0">
              <w:rPr>
                <w:b/>
                <w:bCs/>
                <w:lang w:val="cs-CZ"/>
              </w:rPr>
              <w:t xml:space="preserve"> </w:t>
            </w:r>
            <w:r w:rsidRPr="005360C0">
              <w:rPr>
                <w:lang w:val="cs-CZ"/>
              </w:rPr>
              <w:t>vyhodnocování relevantních fyzikálních proměnných popisujících chování vozidla při jízdě a korespondujících s chováním daného vozidla v reálném dopravním prostředí. Ze zaznamenaných údajů musí být možné vyhodnotit způsob a charakteristiku jízdy v kontextu dopravního prostředí, ve kterém se vozidlo pohybuje. Jedná se minimálně o:</w:t>
            </w:r>
          </w:p>
          <w:p w:rsidR="00F51E9B" w:rsidRPr="005360C0" w:rsidRDefault="00F51E9B" w:rsidP="00F51E9B">
            <w:pPr>
              <w:numPr>
                <w:ilvl w:val="0"/>
                <w:numId w:val="20"/>
              </w:numPr>
              <w:rPr>
                <w:lang w:val="cs-CZ"/>
              </w:rPr>
            </w:pPr>
            <w:r w:rsidRPr="005360C0">
              <w:rPr>
                <w:lang w:val="cs-CZ"/>
              </w:rPr>
              <w:t>Trajektorii pohybu vozidla</w:t>
            </w:r>
          </w:p>
          <w:p w:rsidR="00F51E9B" w:rsidRPr="005360C0" w:rsidRDefault="00F51E9B" w:rsidP="00F51E9B">
            <w:pPr>
              <w:numPr>
                <w:ilvl w:val="0"/>
                <w:numId w:val="20"/>
              </w:numPr>
              <w:rPr>
                <w:lang w:val="cs-CZ"/>
              </w:rPr>
            </w:pPr>
            <w:r w:rsidRPr="005360C0">
              <w:rPr>
                <w:lang w:val="cs-CZ"/>
              </w:rPr>
              <w:t>Rychlost vozidla</w:t>
            </w:r>
          </w:p>
          <w:p w:rsidR="00F51E9B" w:rsidRPr="005360C0" w:rsidRDefault="00F51E9B" w:rsidP="00F51E9B">
            <w:pPr>
              <w:numPr>
                <w:ilvl w:val="0"/>
                <w:numId w:val="20"/>
              </w:numPr>
              <w:rPr>
                <w:lang w:val="cs-CZ"/>
              </w:rPr>
            </w:pPr>
            <w:r w:rsidRPr="005360C0">
              <w:rPr>
                <w:lang w:val="cs-CZ"/>
              </w:rPr>
              <w:t>Zrychlení vozidla</w:t>
            </w:r>
          </w:p>
          <w:p w:rsidR="00F51E9B" w:rsidRPr="005360C0" w:rsidRDefault="00F51E9B" w:rsidP="00F51E9B">
            <w:pPr>
              <w:numPr>
                <w:ilvl w:val="0"/>
                <w:numId w:val="20"/>
              </w:numPr>
              <w:rPr>
                <w:lang w:val="cs-CZ"/>
              </w:rPr>
            </w:pPr>
            <w:r w:rsidRPr="005360C0">
              <w:rPr>
                <w:lang w:val="cs-CZ"/>
              </w:rPr>
              <w:t>Zpomalení vozidla</w:t>
            </w:r>
          </w:p>
          <w:p w:rsidR="00F51E9B" w:rsidRPr="005360C0" w:rsidRDefault="00F51E9B" w:rsidP="00F51E9B">
            <w:pPr>
              <w:numPr>
                <w:ilvl w:val="0"/>
                <w:numId w:val="20"/>
              </w:numPr>
              <w:rPr>
                <w:lang w:val="cs-CZ"/>
              </w:rPr>
            </w:pPr>
            <w:r w:rsidRPr="005360C0">
              <w:rPr>
                <w:lang w:val="cs-CZ"/>
              </w:rPr>
              <w:t>Kritické události (smyk, kolize, opuštění vozovky atd.)</w:t>
            </w:r>
          </w:p>
          <w:p w:rsidR="00F51E9B" w:rsidRPr="005360C0" w:rsidRDefault="00F51E9B" w:rsidP="00F51E9B">
            <w:pPr>
              <w:numPr>
                <w:ilvl w:val="0"/>
                <w:numId w:val="20"/>
              </w:numPr>
              <w:rPr>
                <w:lang w:val="cs-CZ"/>
              </w:rPr>
            </w:pPr>
            <w:r w:rsidRPr="005360C0">
              <w:rPr>
                <w:lang w:val="cs-CZ"/>
              </w:rPr>
              <w:t>Kritické manévry (rizikové předjíždění, průjezdy rizikových úseků neadekvátní rychlostí atd.)</w:t>
            </w:r>
          </w:p>
          <w:p w:rsidR="00F51E9B" w:rsidRPr="005360C0" w:rsidRDefault="00F51E9B" w:rsidP="005360C0">
            <w:pPr>
              <w:numPr>
                <w:ilvl w:val="0"/>
                <w:numId w:val="20"/>
              </w:numPr>
              <w:rPr>
                <w:b/>
                <w:bCs/>
                <w:lang w:val="cs-CZ"/>
              </w:rPr>
            </w:pPr>
            <w:r w:rsidRPr="005360C0">
              <w:rPr>
                <w:lang w:val="cs-CZ"/>
              </w:rPr>
              <w:t>Další relevantní proměnné</w:t>
            </w:r>
          </w:p>
          <w:p w:rsidR="005360C0" w:rsidRPr="005360C0" w:rsidRDefault="005360C0" w:rsidP="005360C0">
            <w:pPr>
              <w:ind w:left="720"/>
              <w:rPr>
                <w:b/>
                <w:bCs/>
                <w:lang w:val="cs-CZ"/>
              </w:rPr>
            </w:pPr>
          </w:p>
        </w:tc>
        <w:tc>
          <w:tcPr>
            <w:tcW w:w="990" w:type="dxa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05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lastRenderedPageBreak/>
              <w:t>Požadavek CDV 13:                    “MUSÍ”</w:t>
            </w:r>
          </w:p>
          <w:p w:rsidR="00F51E9B" w:rsidRPr="005360C0" w:rsidDel="003F3ABF" w:rsidRDefault="00F51E9B" w:rsidP="003F3ABF">
            <w:pPr>
              <w:rPr>
                <w:del w:id="40" w:author="Novotna" w:date="2014-08-11T15:52:00Z"/>
                <w:lang w:val="cs-CZ"/>
              </w:rPr>
            </w:pPr>
            <w:r w:rsidRPr="005360C0">
              <w:rPr>
                <w:lang w:val="cs-CZ"/>
              </w:rPr>
              <w:t>musí obsahovat</w:t>
            </w:r>
            <w:r w:rsidRPr="005360C0">
              <w:rPr>
                <w:b/>
                <w:bCs/>
                <w:lang w:val="cs-CZ"/>
              </w:rPr>
              <w:t xml:space="preserve"> </w:t>
            </w:r>
            <w:r w:rsidRPr="005360C0">
              <w:rPr>
                <w:lang w:val="cs-CZ"/>
              </w:rPr>
              <w:t xml:space="preserve">stanoviště pro tvorbu a úpravu terénů </w:t>
            </w:r>
            <w:del w:id="41" w:author="Novotna" w:date="2014-08-11T15:52:00Z">
              <w:r w:rsidRPr="005360C0" w:rsidDel="003F3ABF">
                <w:rPr>
                  <w:lang w:val="cs-CZ"/>
                </w:rPr>
                <w:delText>(samostatné PC vybavené potřebným SW)</w:delText>
              </w:r>
            </w:del>
          </w:p>
          <w:p w:rsidR="00F51E9B" w:rsidRPr="005360C0" w:rsidRDefault="00F51E9B" w:rsidP="003F3ABF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viz.  </w:t>
            </w:r>
            <w:r w:rsidRPr="005360C0">
              <w:rPr>
                <w:b/>
                <w:bCs/>
                <w:lang w:val="cs-CZ"/>
              </w:rPr>
              <w:t>PS</w:t>
            </w:r>
            <w:r w:rsidRPr="005360C0">
              <w:rPr>
                <w:lang w:val="cs-CZ"/>
              </w:rPr>
              <w:t xml:space="preserve"> – Pracovní stanice, stanoviště pro tvorbu a úpravu terénů </w:t>
            </w:r>
            <w:del w:id="42" w:author="Novotna" w:date="2014-08-11T15:52:00Z">
              <w:r w:rsidRPr="005360C0" w:rsidDel="003F3ABF">
                <w:rPr>
                  <w:lang w:val="cs-CZ"/>
                </w:rPr>
                <w:delText>(samostatné PC vybavené potřebným SW)</w:delText>
              </w:r>
            </w:del>
          </w:p>
        </w:tc>
        <w:tc>
          <w:tcPr>
            <w:tcW w:w="990" w:type="dxa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05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14:                    “MUSÍ”</w:t>
            </w:r>
          </w:p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lang w:val="cs-CZ"/>
              </w:rPr>
              <w:t xml:space="preserve">barevná tiskárna, určená k výtisku výstupních dat simulátorových </w:t>
            </w:r>
            <w:r w:rsidR="00CC2EE0" w:rsidRPr="005360C0">
              <w:rPr>
                <w:lang w:val="cs-CZ"/>
              </w:rPr>
              <w:t>experimentů</w:t>
            </w:r>
            <w:r w:rsidRPr="005360C0">
              <w:rPr>
                <w:lang w:val="cs-CZ"/>
              </w:rPr>
              <w:t xml:space="preserve"> a dalších souvisejících informací ve formátu min. A4.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spacing w:before="60" w:after="60" w:line="240" w:lineRule="auto"/>
              <w:rPr>
                <w:lang w:val="cs-CZ" w:eastAsia="nb-NO"/>
              </w:rPr>
            </w:pPr>
          </w:p>
        </w:tc>
      </w:tr>
    </w:tbl>
    <w:p w:rsidR="00F51E9B" w:rsidRPr="005360C0" w:rsidRDefault="00F51E9B" w:rsidP="00F51E9B">
      <w:pPr>
        <w:rPr>
          <w:i/>
          <w:iCs/>
          <w:lang w:val="cs-CZ"/>
        </w:rPr>
      </w:pPr>
    </w:p>
    <w:p w:rsidR="00F51E9B" w:rsidRPr="005360C0" w:rsidRDefault="00F51E9B" w:rsidP="00F51E9B">
      <w:pPr>
        <w:pStyle w:val="Nadpis2"/>
        <w:rPr>
          <w:rFonts w:ascii="Times New Roman" w:hAnsi="Times New Roman" w:cs="Times New Roman"/>
          <w:sz w:val="22"/>
          <w:szCs w:val="22"/>
          <w:lang w:val="cs-CZ"/>
        </w:rPr>
      </w:pPr>
      <w:bookmarkStart w:id="43" w:name="_Toc384664518"/>
      <w:bookmarkStart w:id="44" w:name="_Toc384726517"/>
      <w:r w:rsidRPr="005360C0">
        <w:rPr>
          <w:rFonts w:ascii="Times New Roman" w:hAnsi="Times New Roman" w:cs="Times New Roman"/>
          <w:sz w:val="22"/>
          <w:szCs w:val="22"/>
          <w:lang w:val="cs-CZ"/>
        </w:rPr>
        <w:t>Funkce a provoz</w:t>
      </w:r>
      <w:bookmarkEnd w:id="43"/>
      <w:bookmarkEnd w:id="44"/>
    </w:p>
    <w:p w:rsidR="00F51E9B" w:rsidRPr="005360C0" w:rsidRDefault="00F51E9B" w:rsidP="00F51E9B">
      <w:pPr>
        <w:pStyle w:val="Nadpis3"/>
        <w:rPr>
          <w:rFonts w:ascii="Times New Roman" w:hAnsi="Times New Roman" w:cs="Times New Roman"/>
          <w:lang w:val="cs-CZ"/>
        </w:rPr>
      </w:pPr>
      <w:bookmarkStart w:id="45" w:name="_Toc384664519"/>
      <w:bookmarkStart w:id="46" w:name="_Toc384726518"/>
      <w:r w:rsidRPr="005360C0">
        <w:rPr>
          <w:rFonts w:ascii="Times New Roman" w:hAnsi="Times New Roman" w:cs="Times New Roman"/>
          <w:lang w:val="cs-CZ"/>
        </w:rPr>
        <w:t>Softwarové vybavení, Scénáře</w:t>
      </w:r>
      <w:bookmarkEnd w:id="45"/>
      <w:bookmarkEnd w:id="46"/>
    </w:p>
    <w:p w:rsidR="00F51E9B" w:rsidRPr="005360C0" w:rsidRDefault="00F51E9B" w:rsidP="00F51E9B">
      <w:pPr>
        <w:rPr>
          <w:b/>
          <w:bCs/>
          <w:lang w:val="cs-CZ"/>
        </w:rPr>
      </w:pPr>
      <w:r w:rsidRPr="005360C0">
        <w:rPr>
          <w:lang w:val="cs-CZ"/>
        </w:rPr>
        <w:t xml:space="preserve">Zařízení bude dodáno s některými před definovanými prostředími a scénáři. Cílem je umožnit CDV navrhnout si vlastní scénáře a silniční prostředí. Dodávka bude tyto nezbytné nástroje obsahovat. Nabídka bude také obsahovat popis pracovního procesu a smlouvu pro manipulaci a vytváření nových scénářů pro CDV.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4"/>
        <w:gridCol w:w="989"/>
        <w:gridCol w:w="4113"/>
      </w:tblGrid>
      <w:tr w:rsidR="00F51E9B" w:rsidRPr="005360C0" w:rsidTr="00F51E9B">
        <w:trPr>
          <w:tblHeader/>
        </w:trPr>
        <w:tc>
          <w:tcPr>
            <w:tcW w:w="4184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Požadavek</w:t>
            </w:r>
          </w:p>
        </w:tc>
        <w:tc>
          <w:tcPr>
            <w:tcW w:w="989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Splňuje</w:t>
            </w:r>
          </w:p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Ano/Ne</w:t>
            </w:r>
          </w:p>
        </w:tc>
        <w:tc>
          <w:tcPr>
            <w:tcW w:w="4113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autoSpaceDE w:val="0"/>
              <w:autoSpaceDN w:val="0"/>
              <w:adjustRightInd w:val="0"/>
              <w:rPr>
                <w:sz w:val="22"/>
                <w:szCs w:val="22"/>
                <w:lang w:val="cs-CZ"/>
              </w:rPr>
            </w:pPr>
            <w:r w:rsidRPr="005360C0">
              <w:rPr>
                <w:rStyle w:val="hps"/>
                <w:sz w:val="22"/>
                <w:szCs w:val="22"/>
                <w:lang w:val="cs-CZ"/>
              </w:rPr>
              <w:t>Odpověď uchazeče (</w:t>
            </w:r>
            <w:r w:rsidR="00CC2EE0">
              <w:rPr>
                <w:rStyle w:val="hps"/>
                <w:sz w:val="22"/>
                <w:szCs w:val="22"/>
                <w:lang w:val="cs-CZ"/>
              </w:rPr>
              <w:t>Uchazeč musí jednoznačně uvést, jakým způsobem naplní daný požadavek, např. technické parametry, odkazy na specifikace / testy, další možná řešení atd.</w:t>
            </w:r>
            <w:r w:rsidRPr="005360C0">
              <w:rPr>
                <w:rStyle w:val="hps"/>
                <w:sz w:val="22"/>
                <w:szCs w:val="22"/>
                <w:lang w:val="cs-CZ"/>
              </w:rPr>
              <w:t>)</w:t>
            </w:r>
          </w:p>
        </w:tc>
      </w:tr>
      <w:tr w:rsidR="00F51E9B" w:rsidRPr="005360C0" w:rsidTr="00F51E9B">
        <w:tc>
          <w:tcPr>
            <w:tcW w:w="4184" w:type="dxa"/>
          </w:tcPr>
          <w:p w:rsidR="00F51E9B" w:rsidRPr="005360C0" w:rsidRDefault="00F51E9B" w:rsidP="00F51E9B">
            <w:pPr>
              <w:autoSpaceDE w:val="0"/>
              <w:autoSpaceDN w:val="0"/>
              <w:adjustRightInd w:val="0"/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15: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autoSpaceDE w:val="0"/>
              <w:autoSpaceDN w:val="0"/>
              <w:adjustRightInd w:val="0"/>
              <w:rPr>
                <w:lang w:val="cs-CZ"/>
              </w:rPr>
            </w:pPr>
            <w:r w:rsidRPr="005360C0">
              <w:rPr>
                <w:lang w:val="cs-CZ"/>
              </w:rPr>
              <w:t>musí obsahovat min. 100 km dálniční databáze, která</w:t>
            </w:r>
            <w:r w:rsidRPr="005360C0">
              <w:rPr>
                <w:rStyle w:val="hps"/>
                <w:lang w:val="cs-CZ"/>
              </w:rPr>
              <w:t xml:space="preserve"> musí zahrnovat</w:t>
            </w:r>
            <w:r w:rsidRPr="005360C0">
              <w:rPr>
                <w:lang w:val="cs-CZ"/>
              </w:rPr>
              <w:t xml:space="preserve"> silniční napojení na dálnici, výjezdy z dálnice – nejméně 10 vjezdů na dálnici a 10 výjezdů z dálnice. </w:t>
            </w:r>
            <w:r w:rsidRPr="005360C0">
              <w:rPr>
                <w:rStyle w:val="hps"/>
                <w:lang w:val="cs-CZ"/>
              </w:rPr>
              <w:t>Všechny</w:t>
            </w:r>
            <w:r w:rsidRPr="005360C0">
              <w:rPr>
                <w:lang w:val="cs-CZ"/>
              </w:rPr>
              <w:t xml:space="preserve"> dopravní </w:t>
            </w:r>
            <w:r w:rsidRPr="005360C0">
              <w:rPr>
                <w:rStyle w:val="hps"/>
                <w:lang w:val="cs-CZ"/>
              </w:rPr>
              <w:t>značky a značení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silniční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databáze musí být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platné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pro Českou republiku</w:t>
            </w:r>
            <w:r w:rsidRPr="005360C0">
              <w:rPr>
                <w:lang w:val="cs-CZ"/>
              </w:rPr>
              <w:t>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16: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musí obsahovat min. 50 km databáze </w:t>
            </w:r>
            <w:r w:rsidRPr="005360C0">
              <w:rPr>
                <w:lang w:val="cs-CZ"/>
              </w:rPr>
              <w:lastRenderedPageBreak/>
              <w:t xml:space="preserve">pozemních komunikací (kromě </w:t>
            </w:r>
            <w:r w:rsidR="00CC2EE0" w:rsidRPr="005360C0">
              <w:rPr>
                <w:lang w:val="cs-CZ"/>
              </w:rPr>
              <w:t>dálnic) různých</w:t>
            </w:r>
            <w:r w:rsidRPr="005360C0">
              <w:rPr>
                <w:rStyle w:val="hps"/>
                <w:lang w:val="cs-CZ"/>
              </w:rPr>
              <w:t xml:space="preserve"> rychlostních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limitů a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úseků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s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obcemi</w:t>
            </w:r>
            <w:r w:rsidRPr="005360C0">
              <w:rPr>
                <w:lang w:val="cs-CZ"/>
              </w:rPr>
              <w:t xml:space="preserve">. </w:t>
            </w:r>
            <w:r w:rsidRPr="005360C0">
              <w:rPr>
                <w:rStyle w:val="hps"/>
                <w:lang w:val="cs-CZ"/>
              </w:rPr>
              <w:t>Všechny</w:t>
            </w:r>
            <w:r w:rsidRPr="005360C0">
              <w:rPr>
                <w:lang w:val="cs-CZ"/>
              </w:rPr>
              <w:t xml:space="preserve"> dopravní </w:t>
            </w:r>
            <w:r w:rsidRPr="005360C0">
              <w:rPr>
                <w:rStyle w:val="hps"/>
                <w:lang w:val="cs-CZ"/>
              </w:rPr>
              <w:t>značky a značení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silniční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databáze musí být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platné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pro Českou republiku</w:t>
            </w:r>
            <w:r w:rsidRPr="005360C0">
              <w:rPr>
                <w:lang w:val="cs-CZ"/>
              </w:rPr>
              <w:t>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lastRenderedPageBreak/>
              <w:t>Požadavek CDV 17: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692E8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musí obsahovat min. 10 km virtuální terénní databáze v městském prostředí, které </w:t>
            </w:r>
            <w:r w:rsidRPr="005360C0">
              <w:rPr>
                <w:rStyle w:val="hps"/>
                <w:lang w:val="cs-CZ"/>
              </w:rPr>
              <w:t>musí zahrnovat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jednosměrné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ulice,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kruhové objezdy</w:t>
            </w:r>
            <w:r w:rsidRPr="005360C0">
              <w:rPr>
                <w:lang w:val="cs-CZ"/>
              </w:rPr>
              <w:t xml:space="preserve">, </w:t>
            </w:r>
            <w:del w:id="47" w:author="Novotna" w:date="2014-08-11T15:52:00Z">
              <w:r w:rsidRPr="005360C0" w:rsidDel="00692E8B">
                <w:rPr>
                  <w:rStyle w:val="hps"/>
                  <w:lang w:val="cs-CZ"/>
                </w:rPr>
                <w:delText>autobusové pruhy</w:delText>
              </w:r>
              <w:r w:rsidRPr="005360C0" w:rsidDel="00692E8B">
                <w:rPr>
                  <w:lang w:val="cs-CZ"/>
                </w:rPr>
                <w:delText xml:space="preserve">, </w:delText>
              </w:r>
            </w:del>
            <w:r w:rsidRPr="005360C0">
              <w:rPr>
                <w:lang w:val="cs-CZ"/>
              </w:rPr>
              <w:t xml:space="preserve">různé </w:t>
            </w:r>
            <w:r w:rsidRPr="005360C0">
              <w:rPr>
                <w:rStyle w:val="hps"/>
                <w:lang w:val="cs-CZ"/>
              </w:rPr>
              <w:t>přechody pro chodce</w:t>
            </w:r>
            <w:r w:rsidRPr="005360C0">
              <w:rPr>
                <w:lang w:val="cs-CZ"/>
              </w:rPr>
              <w:t xml:space="preserve">, úrovňové </w:t>
            </w:r>
            <w:r w:rsidRPr="005360C0">
              <w:rPr>
                <w:rStyle w:val="hps"/>
                <w:lang w:val="cs-CZ"/>
              </w:rPr>
              <w:t>železniční přejezdy</w:t>
            </w:r>
            <w:r w:rsidRPr="005360C0">
              <w:rPr>
                <w:lang w:val="cs-CZ"/>
              </w:rPr>
              <w:t xml:space="preserve"> </w:t>
            </w:r>
            <w:del w:id="48" w:author="Novotna" w:date="2014-08-11T15:52:00Z">
              <w:r w:rsidRPr="005360C0" w:rsidDel="00692E8B">
                <w:rPr>
                  <w:rStyle w:val="hps"/>
                  <w:lang w:val="cs-CZ"/>
                </w:rPr>
                <w:delText>autobusové a tramvajové zastávky,</w:delText>
              </w:r>
              <w:r w:rsidRPr="005360C0" w:rsidDel="00692E8B">
                <w:rPr>
                  <w:lang w:val="cs-CZ"/>
                </w:rPr>
                <w:delText xml:space="preserve"> </w:delText>
              </w:r>
              <w:r w:rsidRPr="005360C0" w:rsidDel="00692E8B">
                <w:rPr>
                  <w:rStyle w:val="hps"/>
                  <w:lang w:val="cs-CZ"/>
                </w:rPr>
                <w:delText>tramvajové linky</w:delText>
              </w:r>
              <w:r w:rsidRPr="005360C0" w:rsidDel="00692E8B">
                <w:rPr>
                  <w:lang w:val="cs-CZ"/>
                </w:rPr>
                <w:delText xml:space="preserve">. </w:delText>
              </w:r>
            </w:del>
            <w:r w:rsidRPr="005360C0">
              <w:rPr>
                <w:rStyle w:val="hps"/>
                <w:lang w:val="cs-CZ"/>
              </w:rPr>
              <w:t>Všechny</w:t>
            </w:r>
            <w:r w:rsidRPr="005360C0">
              <w:rPr>
                <w:lang w:val="cs-CZ"/>
              </w:rPr>
              <w:t xml:space="preserve"> dopravní </w:t>
            </w:r>
            <w:r w:rsidRPr="005360C0">
              <w:rPr>
                <w:rStyle w:val="hps"/>
                <w:lang w:val="cs-CZ"/>
              </w:rPr>
              <w:t>značky a značení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silniční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databáze musí být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platné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pro Českou republiku</w:t>
            </w:r>
            <w:r w:rsidRPr="005360C0">
              <w:rPr>
                <w:lang w:val="cs-CZ"/>
              </w:rPr>
              <w:t>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18: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Knihovna modelů pro přípravu scénária musí obsahovat alespoň </w:t>
            </w:r>
            <w:del w:id="49" w:author="Novotna" w:date="2014-08-11T15:52:00Z">
              <w:r w:rsidRPr="005360C0" w:rsidDel="00692E8B">
                <w:rPr>
                  <w:lang w:val="cs-CZ"/>
                </w:rPr>
                <w:delText>1</w:delText>
              </w:r>
            </w:del>
            <w:r w:rsidRPr="005360C0">
              <w:rPr>
                <w:lang w:val="cs-CZ"/>
              </w:rPr>
              <w:t xml:space="preserve">50 různých pohyblivých vozidel, chodců, zvířat (3d modely);  </w:t>
            </w:r>
            <w:del w:id="50" w:author="Novotna" w:date="2014-08-11T15:53:00Z">
              <w:r w:rsidRPr="005360C0" w:rsidDel="00692E8B">
                <w:rPr>
                  <w:lang w:val="cs-CZ"/>
                </w:rPr>
                <w:delText xml:space="preserve">45 </w:delText>
              </w:r>
            </w:del>
            <w:ins w:id="51" w:author="Novotna" w:date="2014-08-11T15:53:00Z">
              <w:r w:rsidR="00692E8B">
                <w:rPr>
                  <w:lang w:val="cs-CZ"/>
                </w:rPr>
                <w:t>20</w:t>
              </w:r>
              <w:r w:rsidR="00692E8B" w:rsidRPr="005360C0">
                <w:rPr>
                  <w:lang w:val="cs-CZ"/>
                </w:rPr>
                <w:t xml:space="preserve"> </w:t>
              </w:r>
            </w:ins>
            <w:r w:rsidRPr="005360C0">
              <w:rPr>
                <w:lang w:val="cs-CZ"/>
              </w:rPr>
              <w:t>chodců (muži, ženy, děti), 5 zvířat (kočka, pes, srna</w:t>
            </w:r>
            <w:del w:id="52" w:author="Novotna" w:date="2014-08-11T15:53:00Z">
              <w:r w:rsidRPr="005360C0" w:rsidDel="00692E8B">
                <w:rPr>
                  <w:lang w:val="cs-CZ"/>
                </w:rPr>
                <w:delText>, divočák, bažant</w:delText>
              </w:r>
            </w:del>
            <w:r w:rsidRPr="005360C0">
              <w:rPr>
                <w:lang w:val="cs-CZ"/>
              </w:rPr>
              <w:t xml:space="preserve">), </w:t>
            </w:r>
            <w:del w:id="53" w:author="Novotna" w:date="2014-08-11T15:53:00Z">
              <w:r w:rsidRPr="005360C0" w:rsidDel="00692E8B">
                <w:rPr>
                  <w:lang w:val="cs-CZ"/>
                </w:rPr>
                <w:delText xml:space="preserve">50 </w:delText>
              </w:r>
            </w:del>
            <w:ins w:id="54" w:author="Novotna" w:date="2014-08-11T15:53:00Z">
              <w:r w:rsidR="00692E8B">
                <w:rPr>
                  <w:lang w:val="cs-CZ"/>
                </w:rPr>
                <w:t>20</w:t>
              </w:r>
              <w:r w:rsidR="00692E8B" w:rsidRPr="005360C0">
                <w:rPr>
                  <w:lang w:val="cs-CZ"/>
                </w:rPr>
                <w:t xml:space="preserve"> </w:t>
              </w:r>
            </w:ins>
            <w:r w:rsidRPr="005360C0">
              <w:rPr>
                <w:lang w:val="cs-CZ"/>
              </w:rPr>
              <w:t>osobních vozidel, 5 nákladních vozidel, 5 dálkových autobusů, 5 motocyklů, 5 cyklistů</w:t>
            </w:r>
            <w:del w:id="55" w:author="Novotna" w:date="2014-08-11T15:53:00Z">
              <w:r w:rsidRPr="005360C0" w:rsidDel="00692E8B">
                <w:rPr>
                  <w:lang w:val="cs-CZ"/>
                </w:rPr>
                <w:delText>, 5 invalidních vozíků (vozíčkářů),</w:delText>
              </w:r>
            </w:del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[5 policejních vozidel, 5 sanitek, 5 požárních vozidel, 5 tramvají, 5 MHD autobusů] =&gt; vozidla pro ČR 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Dále musí databáze obsahovat alespoň 150 statických modelů, jako např. vegetace, popelnice, sloupy, kontejnery, dopravní značky, budovy a další relevantní objekty typické pro reálné dopravní </w:t>
            </w:r>
            <w:r w:rsidR="00CC2EE0" w:rsidRPr="005360C0">
              <w:rPr>
                <w:lang w:val="cs-CZ"/>
              </w:rPr>
              <w:t>prostředí.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19: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během jízdy (runtime) musí být </w:t>
            </w:r>
            <w:r w:rsidR="00CC2EE0" w:rsidRPr="005360C0">
              <w:rPr>
                <w:lang w:val="cs-CZ"/>
              </w:rPr>
              <w:t>řídicí</w:t>
            </w:r>
            <w:r w:rsidRPr="005360C0">
              <w:rPr>
                <w:lang w:val="cs-CZ"/>
              </w:rPr>
              <w:t xml:space="preserve"> systém simulátoru schopen generovat minimálně 100 objektů – účastníků silničního provozu (řízených entit) jako jsou </w:t>
            </w:r>
            <w:r w:rsidRPr="005360C0">
              <w:rPr>
                <w:lang w:val="cs-CZ"/>
              </w:rPr>
              <w:lastRenderedPageBreak/>
              <w:t>chodci, vozidla atd. Tyto entity se pohybují automaticky.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lastRenderedPageBreak/>
              <w:t>Požadavek CDV 20: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musí umožňovat nastavení různých druhů počasí, minimálně: mlhu, déšť, sníh, intenzitu srážek, rychlost a směr větru.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21:</w:t>
            </w:r>
            <w:r w:rsidRPr="005360C0">
              <w:rPr>
                <w:lang w:val="cs-CZ"/>
              </w:rPr>
              <w:t xml:space="preserve">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musí zahrnovat scénář jízdy v dešti. To zahrnuje změny v počítačové grafice, dynamice vozidla, zvuku, haptické odezvě a relevantních percepčních modalit. 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22: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musí obsahovat scénář jízdy ve sněhových podmínkách (vozovka pokryta sněhem a rovněž padající sníh). To zahrnuje změny v počítačové grafice, dynamice vozidla, zvuku, haptické odezvě a relevantních percepčních modalit.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23: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musí obsahovat scénář jízdy při náledí. To zahrnuje změny v počítačové grafice, dynamice vozidla, zvuku, haptické odezvě a relevantních percepčních modalit.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24: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musí obsahovat scénář jízdy za mokra. To zahrnuje změny v počítačové grafice, dynamice vozidla, zvuku, haptické odezvě a relevantních percepčních modalit.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25: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musí obsahovat scénář jízdy při silním bočním větru. To zahrnuje změny v počítačové grafice, dynamice vozidla, zvuku, haptické odezvě a relevantních percepčních modalit.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lastRenderedPageBreak/>
              <w:t>Požadavek CDV 26: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musí umožňovat sestavení scénáře obsahujícího náhlé prasknutí pneumatiky. To zahrnuje změny v počítačové grafice, dynamice vozidla, zvuku, haptické odezvě a relevantních percepčních modalit.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27: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musí obsahovat scénář s náhlým bočním nárazem. To zahrnuje změny v počítačové grafice, dynamice vozidla, zvuku, haptické odezvě a relevantních percepčních modalit.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586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28: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vyvolání rizikových scénářů (např. prasknutí pneumatiky, požár v motorovém </w:t>
            </w:r>
            <w:r w:rsidR="00CC2EE0" w:rsidRPr="005360C0">
              <w:rPr>
                <w:lang w:val="cs-CZ"/>
              </w:rPr>
              <w:t>prostoru…) musí</w:t>
            </w:r>
            <w:r w:rsidRPr="005360C0">
              <w:rPr>
                <w:lang w:val="cs-CZ"/>
              </w:rPr>
              <w:t xml:space="preserve"> být možné předem naprogramovat, nechat náhodně generovat a rovněž spouštět přímo z grafického uživatelského rozhraní operátora.</w:t>
            </w:r>
            <w:r w:rsidRPr="005360C0">
              <w:rPr>
                <w:color w:val="FF0000"/>
                <w:lang w:val="cs-CZ"/>
              </w:rPr>
              <w:t xml:space="preserve"> </w:t>
            </w:r>
            <w:r w:rsidRPr="005360C0">
              <w:rPr>
                <w:lang w:val="cs-CZ"/>
              </w:rPr>
              <w:t>Tyto rizikové scénáře bude možné vytvářet v editoru scenárií či jiným způsobem v rámci uživatelského rozhraní.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Musí být </w:t>
            </w:r>
            <w:r w:rsidR="00CC2EE0" w:rsidRPr="005360C0">
              <w:rPr>
                <w:lang w:val="cs-CZ"/>
              </w:rPr>
              <w:t>dodány dva</w:t>
            </w:r>
            <w:r w:rsidRPr="005360C0">
              <w:rPr>
                <w:lang w:val="cs-CZ"/>
              </w:rPr>
              <w:t xml:space="preserve"> základní scénáře: 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1. rizikové chování chodců na silnici.  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2. rizikové chování vozidel na silnici.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29: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musí být možné simulovat podmínky špatné viditelnosti, včetně jízdy v noci.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Del="00B561EF" w:rsidRDefault="00F51E9B" w:rsidP="00F51E9B">
            <w:pPr>
              <w:rPr>
                <w:del w:id="56" w:author="Novotna" w:date="2014-08-11T15:57:00Z"/>
                <w:lang w:val="cs-CZ"/>
              </w:rPr>
            </w:pPr>
            <w:del w:id="57" w:author="Novotna" w:date="2014-08-11T15:57:00Z">
              <w:r w:rsidRPr="005360C0" w:rsidDel="00B561EF">
                <w:rPr>
                  <w:b/>
                  <w:bCs/>
                  <w:lang w:val="cs-CZ"/>
                </w:rPr>
                <w:delText>Požadavek CDV 30:</w:delText>
              </w:r>
              <w:r w:rsidRPr="005360C0" w:rsidDel="00B561EF">
                <w:rPr>
                  <w:lang w:val="cs-CZ"/>
                </w:rPr>
                <w:delText xml:space="preserve">                       </w:delText>
              </w:r>
              <w:r w:rsidRPr="005360C0" w:rsidDel="00B561EF">
                <w:rPr>
                  <w:b/>
                  <w:bCs/>
                  <w:lang w:val="cs-CZ"/>
                </w:rPr>
                <w:delText>“MUSÍ”</w:delText>
              </w:r>
            </w:del>
          </w:p>
          <w:p w:rsidR="00F51E9B" w:rsidRPr="005360C0" w:rsidRDefault="00F51E9B" w:rsidP="00F51E9B">
            <w:pPr>
              <w:rPr>
                <w:lang w:val="cs-CZ"/>
              </w:rPr>
            </w:pPr>
            <w:del w:id="58" w:author="Novotna" w:date="2014-08-11T15:57:00Z">
              <w:r w:rsidRPr="005360C0" w:rsidDel="00B561EF">
                <w:rPr>
                  <w:lang w:val="cs-CZ"/>
                </w:rPr>
                <w:delText>musí být zahrnut oslňující účinek nízko zářících slunečních paprsků.</w:delText>
              </w:r>
            </w:del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lang w:val="cs-CZ"/>
              </w:rPr>
              <w:t>P</w:t>
            </w:r>
            <w:r w:rsidRPr="005360C0">
              <w:rPr>
                <w:b/>
                <w:bCs/>
                <w:lang w:val="cs-CZ"/>
              </w:rPr>
              <w:t>ožadavek CDV 31:</w:t>
            </w:r>
            <w:r w:rsidRPr="005360C0">
              <w:rPr>
                <w:lang w:val="cs-CZ"/>
              </w:rPr>
              <w:t xml:space="preserve">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b/>
                <w:bCs/>
                <w:i/>
                <w:iCs/>
                <w:lang w:val="cs-CZ"/>
              </w:rPr>
            </w:pPr>
            <w:r w:rsidRPr="005360C0">
              <w:rPr>
                <w:i/>
                <w:iCs/>
                <w:highlight w:val="yellow"/>
                <w:lang w:val="cs-CZ"/>
              </w:rPr>
              <w:t xml:space="preserve">[platí pouze pro </w:t>
            </w:r>
            <w:r w:rsidRPr="005360C0">
              <w:rPr>
                <w:b/>
                <w:bCs/>
                <w:i/>
                <w:iCs/>
                <w:highlight w:val="yellow"/>
                <w:lang w:val="cs-CZ"/>
              </w:rPr>
              <w:t>SIM Trucku</w:t>
            </w:r>
            <w:r w:rsidRPr="005360C0">
              <w:rPr>
                <w:i/>
                <w:iCs/>
                <w:highlight w:val="yellow"/>
                <w:lang w:val="cs-CZ"/>
              </w:rPr>
              <w:t>]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musí obsahovat zobrazení a simulaci pevně </w:t>
            </w:r>
            <w:r w:rsidRPr="005360C0">
              <w:rPr>
                <w:lang w:val="cs-CZ"/>
              </w:rPr>
              <w:lastRenderedPageBreak/>
              <w:t>připojeného a kloubově připojeného přívěsu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lastRenderedPageBreak/>
              <w:t>Požadavek CDV 32:</w:t>
            </w:r>
            <w:r w:rsidRPr="005360C0">
              <w:rPr>
                <w:lang w:val="cs-CZ"/>
              </w:rPr>
              <w:t xml:space="preserve">                      </w:t>
            </w:r>
            <w:r w:rsidRPr="005360C0">
              <w:rPr>
                <w:b/>
                <w:bCs/>
                <w:lang w:val="cs-CZ"/>
              </w:rPr>
              <w:t>“MUSÍ</w:t>
            </w:r>
            <w:r w:rsidRPr="005360C0" w:rsidDel="00534F4D">
              <w:rPr>
                <w:b/>
                <w:bCs/>
                <w:lang w:val="cs-CZ"/>
              </w:rPr>
              <w:t xml:space="preserve"> </w:t>
            </w:r>
            <w:r w:rsidRPr="005360C0">
              <w:rPr>
                <w:b/>
                <w:bCs/>
                <w:lang w:val="cs-CZ"/>
              </w:rPr>
              <w:t>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musí být zahrnuta simulace potkávacích a dálkových světel z vlastního vozidla.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33: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C30BBC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musí být možné </w:t>
            </w:r>
            <w:del w:id="59" w:author="Novotna" w:date="2014-08-11T15:58:00Z">
              <w:r w:rsidRPr="005360C0" w:rsidDel="00B561EF">
                <w:rPr>
                  <w:lang w:val="cs-CZ"/>
                </w:rPr>
                <w:delText xml:space="preserve">upravovat </w:delText>
              </w:r>
            </w:del>
            <w:ins w:id="60" w:author="Zaoral" w:date="2014-08-12T13:25:00Z">
              <w:r w:rsidR="007F43B8">
                <w:rPr>
                  <w:lang w:val="cs-CZ"/>
                </w:rPr>
                <w:t>nahradit</w:t>
              </w:r>
            </w:ins>
            <w:ins w:id="61" w:author="Zaoral" w:date="2014-08-12T13:23:00Z">
              <w:r w:rsidR="00C30BBC">
                <w:rPr>
                  <w:lang w:val="cs-CZ"/>
                </w:rPr>
                <w:t xml:space="preserve"> </w:t>
              </w:r>
            </w:ins>
            <w:r w:rsidRPr="005360C0">
              <w:rPr>
                <w:lang w:val="cs-CZ"/>
              </w:rPr>
              <w:t>dopravní značení (Minimálně: přidávat, odstraňovat a přesunovat, vybírat z databáze</w:t>
            </w:r>
            <w:del w:id="62" w:author="Novotna" w:date="2014-08-11T15:59:00Z">
              <w:r w:rsidRPr="005360C0" w:rsidDel="00B561EF">
                <w:rPr>
                  <w:lang w:val="cs-CZ"/>
                </w:rPr>
                <w:delText xml:space="preserve"> dopravního značení</w:delText>
              </w:r>
            </w:del>
            <w:r w:rsidRPr="005360C0">
              <w:rPr>
                <w:lang w:val="cs-CZ"/>
              </w:rPr>
              <w:t>) na stávající komunikaci.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34: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B561EF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musí být možné upravovat </w:t>
            </w:r>
            <w:r w:rsidR="00CC2EE0" w:rsidRPr="005360C0">
              <w:rPr>
                <w:lang w:val="cs-CZ"/>
              </w:rPr>
              <w:t>billboardy (minimálně</w:t>
            </w:r>
            <w:r w:rsidRPr="005360C0">
              <w:rPr>
                <w:lang w:val="cs-CZ"/>
              </w:rPr>
              <w:t xml:space="preserve">: měnit jejich obsah, přidávat, odstraňovat a přesunovat) na stávající komunikaci. </w:t>
            </w:r>
            <w:del w:id="63" w:author="Novotna" w:date="2014-08-11T15:59:00Z">
              <w:r w:rsidRPr="005360C0" w:rsidDel="00B561EF">
                <w:rPr>
                  <w:lang w:val="cs-CZ"/>
                </w:rPr>
                <w:delText>Musí zahrnovat možnost volitelných video sekvencí zobrazených na digitálních billboardech.</w:delText>
              </w:r>
            </w:del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35: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B561EF">
            <w:pPr>
              <w:rPr>
                <w:lang w:val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musí obsahovat tzv. proměnné dopravní značky (PDZ) a zařízení pro provozní informace (ZPI) </w:t>
            </w:r>
            <w:del w:id="64" w:author="Novotna" w:date="2014-08-11T16:00:00Z">
              <w:r w:rsidRPr="005360C0" w:rsidDel="00B561EF">
                <w:rPr>
                  <w:color w:val="000000"/>
                  <w:lang w:val="cs-CZ" w:eastAsia="cs-CZ"/>
                </w:rPr>
                <w:delText xml:space="preserve">min. včetně zařízení umožňujících zobrazování krátkých animací, </w:delText>
              </w:r>
            </w:del>
            <w:r w:rsidRPr="005360C0">
              <w:rPr>
                <w:color w:val="000000"/>
                <w:lang w:val="cs-CZ" w:eastAsia="cs-CZ"/>
              </w:rPr>
              <w:t>světelné signalizační zařízení, světelné přejezdové zabezpečovací zařízení,</w:t>
            </w:r>
            <w:del w:id="65" w:author="Novotna" w:date="2014-08-11T16:00:00Z">
              <w:r w:rsidRPr="005360C0" w:rsidDel="00B561EF">
                <w:rPr>
                  <w:color w:val="000000"/>
                  <w:lang w:val="cs-CZ" w:eastAsia="cs-CZ"/>
                </w:rPr>
                <w:delText xml:space="preserve"> padající závory.</w:delText>
              </w:r>
            </w:del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36: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software simulátoru musí umožňovat používání autonomního provozu, tzn. chování nemusí být určeno programem scénáře a rovněž musí umožňovat používání manuálně nastavitelného provozu v tzv. editoru scénářů.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37: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musí být možné zvolit si hustotu a skladbu autonomního provozu.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lastRenderedPageBreak/>
              <w:t>Požadavek CDV 38: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musí být možné generovat náhodné scénáře výběrem některých před definovaných událostí za použití autonomního provozu během jízdy.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Del="00E65C49" w:rsidRDefault="00F51E9B" w:rsidP="00F51E9B">
            <w:pPr>
              <w:rPr>
                <w:del w:id="66" w:author="Novotna" w:date="2014-08-11T16:01:00Z"/>
                <w:lang w:val="cs-CZ"/>
              </w:rPr>
            </w:pPr>
            <w:del w:id="67" w:author="Novotna" w:date="2014-08-11T16:01:00Z">
              <w:r w:rsidRPr="005360C0" w:rsidDel="00E65C49">
                <w:rPr>
                  <w:b/>
                  <w:bCs/>
                  <w:lang w:val="cs-CZ"/>
                </w:rPr>
                <w:delText>Požadavek CDV 39:</w:delText>
              </w:r>
              <w:r w:rsidRPr="005360C0" w:rsidDel="00E65C49">
                <w:rPr>
                  <w:lang w:val="cs-CZ"/>
                </w:rPr>
                <w:delText xml:space="preserve">                       </w:delText>
              </w:r>
              <w:r w:rsidRPr="005360C0" w:rsidDel="00E65C49">
                <w:rPr>
                  <w:b/>
                  <w:bCs/>
                  <w:lang w:val="cs-CZ"/>
                </w:rPr>
                <w:delText>“MUSÍ”</w:delText>
              </w:r>
            </w:del>
          </w:p>
          <w:p w:rsidR="00F51E9B" w:rsidRPr="005360C0" w:rsidRDefault="00F51E9B" w:rsidP="00F51E9B">
            <w:pPr>
              <w:rPr>
                <w:lang w:val="cs-CZ"/>
              </w:rPr>
            </w:pPr>
            <w:del w:id="68" w:author="Novotna" w:date="2014-08-11T16:01:00Z">
              <w:r w:rsidRPr="005360C0" w:rsidDel="00E65C49">
                <w:rPr>
                  <w:lang w:val="cs-CZ"/>
                </w:rPr>
                <w:delText>Simulátor musí obsahovat funkci asistenta couvání, tedy zvukové varování, které zvyšuje frekvenci signalizace se zkracující se vzdáleností k překážce za vozidlem</w:delText>
              </w:r>
            </w:del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40: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color w:val="000000"/>
                <w:lang w:val="cs-CZ"/>
              </w:rPr>
              <w:t>Pro tvorbu 3D scény musí být možné použít standartní formát, jako např. ”OpenFlight” nebo některý z formátů podporovaný ”3D studiem Max”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41:</w:t>
            </w:r>
            <w:r w:rsidRPr="005360C0">
              <w:rPr>
                <w:lang w:val="cs-CZ"/>
              </w:rPr>
              <w:t xml:space="preserve">                  </w:t>
            </w:r>
            <w:r w:rsidRPr="005360C0">
              <w:rPr>
                <w:b/>
                <w:bCs/>
                <w:lang w:val="cs-CZ"/>
              </w:rPr>
              <w:t>“MĚL BY”</w:t>
            </w:r>
          </w:p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color w:val="000000"/>
                <w:lang w:val="cs-CZ"/>
              </w:rPr>
              <w:t xml:space="preserve">Pro podporu automatického provozu by mělo být možné použít jako vstupní </w:t>
            </w:r>
            <w:r w:rsidR="00CC2EE0" w:rsidRPr="005360C0">
              <w:rPr>
                <w:color w:val="000000"/>
                <w:lang w:val="cs-CZ"/>
              </w:rPr>
              <w:t>data „OpenDrive</w:t>
            </w:r>
            <w:r w:rsidRPr="005360C0">
              <w:rPr>
                <w:color w:val="000000"/>
                <w:lang w:val="cs-CZ"/>
              </w:rPr>
              <w:t xml:space="preserve"> formát”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42:</w:t>
            </w:r>
            <w:r w:rsidRPr="005360C0">
              <w:rPr>
                <w:lang w:val="cs-CZ"/>
              </w:rPr>
              <w:t xml:space="preserve">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5360C0">
            <w:pPr>
              <w:rPr>
                <w:b/>
                <w:bCs/>
                <w:lang w:val="cs-CZ"/>
              </w:rPr>
            </w:pPr>
            <w:r w:rsidRPr="005360C0">
              <w:rPr>
                <w:lang w:val="cs-CZ"/>
              </w:rPr>
              <w:t xml:space="preserve">musí být k dispozici terénní databáze určená pro sestavení libovolné sítě cest, obsahující níže </w:t>
            </w:r>
            <w:r w:rsidR="00CC2EE0" w:rsidRPr="005360C0">
              <w:rPr>
                <w:lang w:val="cs-CZ"/>
              </w:rPr>
              <w:t>uvedené moduly</w:t>
            </w:r>
            <w:r w:rsidRPr="005360C0">
              <w:rPr>
                <w:lang w:val="cs-CZ"/>
              </w:rPr>
              <w:t xml:space="preserve"> (komponenty) nebo musí být možné prostřednictvím grafického uživatelského rozhraní tyto níže uvedené moduly (komponenty) vytvářet a integrovat do silniční sítě dopravního prostředí. Grafické uživatelské prostředí bude ovládáno klávesnicí a </w:t>
            </w:r>
            <w:hyperlink r:id="rId9" w:tooltip="Počítačová myš" w:history="1">
              <w:r w:rsidRPr="005360C0">
                <w:rPr>
                  <w:rStyle w:val="Hypertextovodkaz"/>
                  <w:color w:val="auto"/>
                  <w:u w:val="none"/>
                  <w:lang w:val="cs-CZ"/>
                </w:rPr>
                <w:t>myš</w:t>
              </w:r>
            </w:hyperlink>
            <w:r w:rsidRPr="005360C0">
              <w:rPr>
                <w:lang w:val="cs-CZ"/>
              </w:rPr>
              <w:t>í.</w:t>
            </w:r>
          </w:p>
          <w:p w:rsidR="00F51E9B" w:rsidRPr="005360C0" w:rsidRDefault="00F51E9B" w:rsidP="00F51E9B">
            <w:pPr>
              <w:spacing w:after="120"/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 xml:space="preserve">POŽADOVANÉ MODULY (KOMPONENTY): </w:t>
            </w:r>
          </w:p>
          <w:p w:rsidR="00F51E9B" w:rsidRPr="005360C0" w:rsidRDefault="00F51E9B" w:rsidP="00F51E9B">
            <w:pPr>
              <w:spacing w:after="120"/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 xml:space="preserve">Křižovatky úrovňové:   </w:t>
            </w:r>
          </w:p>
          <w:p w:rsidR="00F51E9B" w:rsidRPr="005360C0" w:rsidRDefault="00F51E9B" w:rsidP="00F51E9B">
            <w:pPr>
              <w:spacing w:after="120"/>
              <w:rPr>
                <w:bCs/>
                <w:lang w:val="cs-CZ"/>
              </w:rPr>
            </w:pPr>
            <w:r w:rsidRPr="005360C0">
              <w:rPr>
                <w:lang w:val="cs-CZ"/>
              </w:rPr>
              <w:t>(</w:t>
            </w:r>
            <w:r w:rsidR="00CC2EE0" w:rsidRPr="005360C0">
              <w:rPr>
                <w:lang w:val="cs-CZ"/>
              </w:rPr>
              <w:t>viz příloha</w:t>
            </w:r>
            <w:del w:id="69" w:author="Zaoral" w:date="2014-08-12T14:01:00Z">
              <w:r w:rsidRPr="005360C0" w:rsidDel="006C1CDD">
                <w:rPr>
                  <w:b/>
                  <w:lang w:val="cs-CZ"/>
                </w:rPr>
                <w:delText xml:space="preserve"> III</w:delText>
              </w:r>
            </w:del>
            <w:ins w:id="70" w:author="Polansky" w:date="2014-08-12T14:29:00Z">
              <w:r w:rsidR="00922FDC">
                <w:rPr>
                  <w:b/>
                  <w:lang w:val="cs-CZ"/>
                </w:rPr>
                <w:t xml:space="preserve"> P1</w:t>
              </w:r>
            </w:ins>
            <w:r w:rsidRPr="005360C0">
              <w:rPr>
                <w:lang w:val="cs-CZ"/>
              </w:rPr>
              <w:t xml:space="preserve">)                               </w:t>
            </w:r>
            <w:r w:rsidRPr="005360C0">
              <w:rPr>
                <w:bCs/>
                <w:lang w:val="cs-CZ"/>
              </w:rPr>
              <w:t xml:space="preserve">                 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lastRenderedPageBreak/>
              <w:t>Typy: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bez určení přednosti v </w:t>
            </w:r>
            <w:r w:rsidR="00CC2EE0" w:rsidRPr="005360C0">
              <w:rPr>
                <w:lang w:val="cs-CZ"/>
              </w:rPr>
              <w:t>jízdě s určením</w:t>
            </w:r>
            <w:r w:rsidRPr="005360C0">
              <w:rPr>
                <w:lang w:val="cs-CZ"/>
              </w:rPr>
              <w:t xml:space="preserve"> přednosti v </w:t>
            </w:r>
            <w:r w:rsidR="00CC2EE0" w:rsidRPr="005360C0">
              <w:rPr>
                <w:lang w:val="cs-CZ"/>
              </w:rPr>
              <w:t>jízdě se</w:t>
            </w:r>
            <w:r w:rsidRPr="005360C0">
              <w:rPr>
                <w:lang w:val="cs-CZ"/>
              </w:rPr>
              <w:t xml:space="preserve"> světelnou signalizací</w:t>
            </w:r>
          </w:p>
          <w:p w:rsidR="00F51E9B" w:rsidRPr="005360C0" w:rsidRDefault="00F51E9B" w:rsidP="00F51E9B">
            <w:pPr>
              <w:pStyle w:val="Odstavecseseznamem"/>
              <w:numPr>
                <w:ilvl w:val="0"/>
                <w:numId w:val="11"/>
              </w:numPr>
              <w:rPr>
                <w:lang w:val="cs-CZ"/>
              </w:rPr>
            </w:pPr>
            <w:r w:rsidRPr="005360C0">
              <w:rPr>
                <w:lang w:val="cs-CZ"/>
              </w:rPr>
              <w:t xml:space="preserve">Průsečná           </w:t>
            </w:r>
          </w:p>
          <w:p w:rsidR="00F51E9B" w:rsidRPr="005360C0" w:rsidRDefault="00F51E9B" w:rsidP="00F51E9B">
            <w:pPr>
              <w:pStyle w:val="Odstavecseseznamem"/>
              <w:numPr>
                <w:ilvl w:val="0"/>
                <w:numId w:val="11"/>
              </w:numPr>
              <w:rPr>
                <w:lang w:val="cs-CZ"/>
              </w:rPr>
            </w:pPr>
            <w:r w:rsidRPr="005360C0">
              <w:rPr>
                <w:lang w:val="cs-CZ"/>
              </w:rPr>
              <w:t xml:space="preserve">Styková             </w:t>
            </w:r>
          </w:p>
          <w:p w:rsidR="00F51E9B" w:rsidRPr="005360C0" w:rsidRDefault="00F51E9B" w:rsidP="00F51E9B">
            <w:pPr>
              <w:pStyle w:val="Odstavecseseznamem"/>
              <w:numPr>
                <w:ilvl w:val="0"/>
                <w:numId w:val="11"/>
              </w:numPr>
              <w:rPr>
                <w:lang w:val="cs-CZ"/>
              </w:rPr>
            </w:pPr>
            <w:r w:rsidRPr="005360C0">
              <w:rPr>
                <w:lang w:val="cs-CZ"/>
              </w:rPr>
              <w:t xml:space="preserve">Vidlicová          </w:t>
            </w:r>
          </w:p>
          <w:p w:rsidR="00F51E9B" w:rsidRPr="005360C0" w:rsidRDefault="00F51E9B" w:rsidP="00F51E9B">
            <w:pPr>
              <w:pStyle w:val="Odstavecseseznamem"/>
              <w:numPr>
                <w:ilvl w:val="0"/>
                <w:numId w:val="11"/>
              </w:numPr>
              <w:rPr>
                <w:lang w:val="cs-CZ"/>
              </w:rPr>
            </w:pPr>
            <w:r w:rsidRPr="005360C0">
              <w:rPr>
                <w:lang w:val="cs-CZ"/>
              </w:rPr>
              <w:t xml:space="preserve">Odsazená           </w:t>
            </w:r>
          </w:p>
          <w:p w:rsidR="00F51E9B" w:rsidRPr="005360C0" w:rsidRDefault="00F51E9B" w:rsidP="00F51E9B">
            <w:pPr>
              <w:pStyle w:val="Odstavecseseznamem"/>
              <w:numPr>
                <w:ilvl w:val="0"/>
                <w:numId w:val="11"/>
              </w:numPr>
              <w:rPr>
                <w:lang w:val="cs-CZ"/>
              </w:rPr>
            </w:pPr>
            <w:r w:rsidRPr="005360C0">
              <w:rPr>
                <w:lang w:val="cs-CZ"/>
              </w:rPr>
              <w:t xml:space="preserve">Hvězdicová       </w:t>
            </w:r>
          </w:p>
          <w:p w:rsidR="00F51E9B" w:rsidRPr="005360C0" w:rsidRDefault="00F51E9B" w:rsidP="00F51E9B">
            <w:pPr>
              <w:pStyle w:val="Odstavecseseznamem"/>
              <w:numPr>
                <w:ilvl w:val="0"/>
                <w:numId w:val="11"/>
              </w:numPr>
              <w:rPr>
                <w:lang w:val="cs-CZ"/>
              </w:rPr>
            </w:pPr>
            <w:r w:rsidRPr="005360C0">
              <w:rPr>
                <w:lang w:val="cs-CZ"/>
              </w:rPr>
              <w:t xml:space="preserve">Okružní              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Podle typu umístění:</w:t>
            </w:r>
          </w:p>
          <w:p w:rsidR="00F51E9B" w:rsidRPr="005360C0" w:rsidRDefault="00F51E9B" w:rsidP="00F51E9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lang w:val="cs-CZ" w:eastAsia="cs-CZ"/>
              </w:rPr>
              <w:t>s dělícím ostrůvkem na vedlejší komunikaci</w:t>
            </w:r>
          </w:p>
          <w:p w:rsidR="00F51E9B" w:rsidRPr="005360C0" w:rsidRDefault="00F51E9B" w:rsidP="00F51E9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lang w:val="cs-CZ" w:eastAsia="cs-CZ"/>
              </w:rPr>
              <w:t>s řadícím pruhem pro odbočování vlevo</w:t>
            </w:r>
          </w:p>
          <w:p w:rsidR="00F51E9B" w:rsidRPr="005360C0" w:rsidRDefault="00F51E9B" w:rsidP="00F51E9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lang w:val="cs-CZ" w:eastAsia="cs-CZ"/>
              </w:rPr>
              <w:t>s řadícím pruhem pro odbočování vpravo</w:t>
            </w:r>
          </w:p>
          <w:p w:rsidR="00F51E9B" w:rsidRPr="005360C0" w:rsidRDefault="00F51E9B" w:rsidP="00F51E9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lang w:val="cs-CZ" w:eastAsia="cs-CZ"/>
              </w:rPr>
              <w:t>s připojovacím pruhem</w:t>
            </w:r>
          </w:p>
          <w:p w:rsidR="00F51E9B" w:rsidRPr="005360C0" w:rsidRDefault="00F51E9B" w:rsidP="00F51E9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lang w:val="cs-CZ" w:eastAsia="cs-CZ"/>
              </w:rPr>
              <w:t>se středním ostrovem</w:t>
            </w:r>
          </w:p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Křižovatky mimoúrovňové:</w:t>
            </w:r>
          </w:p>
          <w:p w:rsidR="00F51E9B" w:rsidRPr="005360C0" w:rsidRDefault="00F51E9B" w:rsidP="00F51E9B">
            <w:pPr>
              <w:spacing w:after="120"/>
              <w:rPr>
                <w:bCs/>
                <w:lang w:val="cs-CZ"/>
              </w:rPr>
            </w:pPr>
            <w:r w:rsidRPr="005360C0">
              <w:rPr>
                <w:lang w:val="cs-CZ"/>
              </w:rPr>
              <w:t>(</w:t>
            </w:r>
            <w:r w:rsidR="00CC2EE0" w:rsidRPr="005360C0">
              <w:rPr>
                <w:lang w:val="cs-CZ"/>
              </w:rPr>
              <w:t>viz příloha</w:t>
            </w:r>
            <w:del w:id="71" w:author="Zaoral" w:date="2014-08-12T14:01:00Z">
              <w:r w:rsidRPr="005360C0" w:rsidDel="006C1CDD">
                <w:rPr>
                  <w:b/>
                  <w:lang w:val="cs-CZ"/>
                </w:rPr>
                <w:delText xml:space="preserve"> III</w:delText>
              </w:r>
            </w:del>
            <w:ins w:id="72" w:author="Polansky" w:date="2014-08-12T14:29:00Z">
              <w:r w:rsidR="00922FDC">
                <w:rPr>
                  <w:b/>
                  <w:lang w:val="cs-CZ"/>
                </w:rPr>
                <w:t>P1</w:t>
              </w:r>
            </w:ins>
            <w:r w:rsidRPr="005360C0">
              <w:rPr>
                <w:lang w:val="cs-CZ"/>
              </w:rPr>
              <w:t xml:space="preserve">)                               </w:t>
            </w:r>
            <w:r w:rsidRPr="005360C0">
              <w:rPr>
                <w:bCs/>
                <w:lang w:val="cs-CZ"/>
              </w:rPr>
              <w:t xml:space="preserve">                 </w:t>
            </w:r>
          </w:p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</w:p>
          <w:p w:rsidR="00F51E9B" w:rsidRPr="005360C0" w:rsidRDefault="00F51E9B" w:rsidP="00F51E9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b/>
                <w:bCs/>
                <w:lang w:val="cs-CZ" w:eastAsia="cs-CZ"/>
              </w:rPr>
            </w:pPr>
            <w:r w:rsidRPr="005360C0">
              <w:rPr>
                <w:b/>
                <w:bCs/>
                <w:lang w:val="cs-CZ" w:eastAsia="cs-CZ"/>
              </w:rPr>
              <w:t xml:space="preserve">s křižnými body </w:t>
            </w:r>
          </w:p>
          <w:p w:rsidR="00F51E9B" w:rsidRPr="005360C0" w:rsidRDefault="00F51E9B" w:rsidP="00F51E9B">
            <w:pPr>
              <w:numPr>
                <w:ilvl w:val="1"/>
                <w:numId w:val="13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>kosodélná (</w:t>
            </w:r>
            <w:hyperlink r:id="rId10" w:history="1">
              <w:r w:rsidRPr="005360C0">
                <w:rPr>
                  <w:color w:val="0000FF"/>
                  <w:u w:val="single"/>
                  <w:lang w:val="cs-CZ" w:eastAsia="cs-CZ"/>
                </w:rPr>
                <w:t>více informací</w:t>
              </w:r>
            </w:hyperlink>
            <w:r w:rsidRPr="005360C0">
              <w:rPr>
                <w:color w:val="000000"/>
                <w:lang w:val="cs-CZ" w:eastAsia="cs-CZ"/>
              </w:rPr>
              <w:t xml:space="preserve">) </w:t>
            </w:r>
          </w:p>
          <w:p w:rsidR="00F51E9B" w:rsidRPr="005360C0" w:rsidRDefault="00F51E9B" w:rsidP="00F51E9B">
            <w:pPr>
              <w:numPr>
                <w:ilvl w:val="1"/>
                <w:numId w:val="13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jednovětvá </w:t>
            </w:r>
          </w:p>
          <w:p w:rsidR="00F51E9B" w:rsidRPr="005360C0" w:rsidRDefault="00F51E9B" w:rsidP="00F51E9B">
            <w:pPr>
              <w:numPr>
                <w:ilvl w:val="1"/>
                <w:numId w:val="13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>osmičková (</w:t>
            </w:r>
            <w:hyperlink r:id="rId11" w:history="1">
              <w:r w:rsidRPr="005360C0">
                <w:rPr>
                  <w:color w:val="0000FF"/>
                  <w:u w:val="single"/>
                  <w:lang w:val="cs-CZ" w:eastAsia="cs-CZ"/>
                </w:rPr>
                <w:t>více informací</w:t>
              </w:r>
            </w:hyperlink>
            <w:r w:rsidRPr="005360C0">
              <w:rPr>
                <w:color w:val="000000"/>
                <w:lang w:val="cs-CZ" w:eastAsia="cs-CZ"/>
              </w:rPr>
              <w:t xml:space="preserve">) </w:t>
            </w:r>
          </w:p>
          <w:p w:rsidR="00F51E9B" w:rsidRPr="005360C0" w:rsidRDefault="00F51E9B" w:rsidP="00F51E9B">
            <w:pPr>
              <w:numPr>
                <w:ilvl w:val="1"/>
                <w:numId w:val="13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>deltovitá (</w:t>
            </w:r>
            <w:hyperlink r:id="rId12" w:history="1">
              <w:r w:rsidRPr="005360C0">
                <w:rPr>
                  <w:color w:val="0000FF"/>
                  <w:u w:val="single"/>
                  <w:lang w:val="cs-CZ" w:eastAsia="cs-CZ"/>
                </w:rPr>
                <w:t>více informací</w:t>
              </w:r>
            </w:hyperlink>
            <w:r w:rsidRPr="005360C0">
              <w:rPr>
                <w:color w:val="000000"/>
                <w:lang w:val="cs-CZ" w:eastAsia="cs-CZ"/>
              </w:rPr>
              <w:t>)</w:t>
            </w:r>
          </w:p>
          <w:p w:rsidR="00F51E9B" w:rsidRPr="005360C0" w:rsidRDefault="00F51E9B" w:rsidP="00F51E9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b/>
                <w:bCs/>
                <w:color w:val="000000"/>
                <w:lang w:val="cs-CZ" w:eastAsia="cs-CZ"/>
              </w:rPr>
              <w:t>s průpletovými úseky</w:t>
            </w:r>
            <w:r w:rsidRPr="005360C0">
              <w:rPr>
                <w:color w:val="000000"/>
                <w:lang w:val="cs-CZ" w:eastAsia="cs-CZ"/>
              </w:rPr>
              <w:t xml:space="preserve"> </w:t>
            </w:r>
          </w:p>
          <w:p w:rsidR="00F51E9B" w:rsidRPr="005360C0" w:rsidRDefault="00F51E9B" w:rsidP="00F51E9B">
            <w:pPr>
              <w:numPr>
                <w:ilvl w:val="1"/>
                <w:numId w:val="13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srdcovitá </w:t>
            </w:r>
          </w:p>
          <w:p w:rsidR="00F51E9B" w:rsidRPr="005360C0" w:rsidRDefault="00F51E9B" w:rsidP="00F51E9B">
            <w:pPr>
              <w:numPr>
                <w:ilvl w:val="1"/>
                <w:numId w:val="13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>čtyřlístková (</w:t>
            </w:r>
            <w:hyperlink r:id="rId13" w:history="1">
              <w:r w:rsidRPr="005360C0">
                <w:rPr>
                  <w:color w:val="0000FF"/>
                  <w:u w:val="single"/>
                  <w:lang w:val="cs-CZ" w:eastAsia="cs-CZ"/>
                </w:rPr>
                <w:t>více informací</w:t>
              </w:r>
            </w:hyperlink>
            <w:r w:rsidRPr="005360C0">
              <w:rPr>
                <w:color w:val="000000"/>
                <w:lang w:val="cs-CZ" w:eastAsia="cs-CZ"/>
              </w:rPr>
              <w:t xml:space="preserve">) </w:t>
            </w:r>
          </w:p>
          <w:p w:rsidR="00F51E9B" w:rsidRPr="005360C0" w:rsidRDefault="00F51E9B" w:rsidP="00F51E9B">
            <w:pPr>
              <w:numPr>
                <w:ilvl w:val="1"/>
                <w:numId w:val="13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>dvojlístková (</w:t>
            </w:r>
            <w:hyperlink r:id="rId14" w:history="1">
              <w:r w:rsidRPr="005360C0">
                <w:rPr>
                  <w:color w:val="0000FF"/>
                  <w:u w:val="single"/>
                  <w:lang w:val="cs-CZ" w:eastAsia="cs-CZ"/>
                </w:rPr>
                <w:t>více informací</w:t>
              </w:r>
            </w:hyperlink>
            <w:r w:rsidRPr="005360C0">
              <w:rPr>
                <w:color w:val="000000"/>
                <w:lang w:val="cs-CZ" w:eastAsia="cs-CZ"/>
              </w:rPr>
              <w:t xml:space="preserve">)  </w:t>
            </w:r>
          </w:p>
          <w:p w:rsidR="00F51E9B" w:rsidRPr="005360C0" w:rsidRDefault="00F51E9B" w:rsidP="00F51E9B">
            <w:pPr>
              <w:numPr>
                <w:ilvl w:val="1"/>
                <w:numId w:val="13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prstencová </w:t>
            </w:r>
          </w:p>
          <w:p w:rsidR="00F51E9B" w:rsidRPr="005360C0" w:rsidRDefault="00F51E9B" w:rsidP="00F51E9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b/>
                <w:bCs/>
                <w:color w:val="000000"/>
                <w:lang w:val="cs-CZ" w:eastAsia="cs-CZ"/>
              </w:rPr>
              <w:t>bez průpletových úseků</w:t>
            </w:r>
            <w:r w:rsidRPr="005360C0">
              <w:rPr>
                <w:color w:val="000000"/>
                <w:lang w:val="cs-CZ" w:eastAsia="cs-CZ"/>
              </w:rPr>
              <w:t xml:space="preserve"> </w:t>
            </w:r>
          </w:p>
          <w:p w:rsidR="00F51E9B" w:rsidRPr="005360C0" w:rsidRDefault="00F51E9B" w:rsidP="00F51E9B">
            <w:pPr>
              <w:numPr>
                <w:ilvl w:val="1"/>
                <w:numId w:val="13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>trubkovitá (</w:t>
            </w:r>
            <w:hyperlink r:id="rId15" w:history="1">
              <w:r w:rsidRPr="005360C0">
                <w:rPr>
                  <w:color w:val="0000FF"/>
                  <w:u w:val="single"/>
                  <w:lang w:val="cs-CZ" w:eastAsia="cs-CZ"/>
                </w:rPr>
                <w:t>více informací</w:t>
              </w:r>
            </w:hyperlink>
            <w:r w:rsidRPr="005360C0">
              <w:rPr>
                <w:color w:val="000000"/>
                <w:lang w:val="cs-CZ" w:eastAsia="cs-CZ"/>
              </w:rPr>
              <w:t xml:space="preserve">) </w:t>
            </w:r>
          </w:p>
          <w:p w:rsidR="00F51E9B" w:rsidRPr="005360C0" w:rsidRDefault="00F51E9B" w:rsidP="00F51E9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b/>
                <w:bCs/>
                <w:color w:val="000000"/>
                <w:lang w:val="cs-CZ" w:eastAsia="cs-CZ"/>
              </w:rPr>
              <w:t>útvarové</w:t>
            </w:r>
            <w:r w:rsidRPr="005360C0">
              <w:rPr>
                <w:color w:val="000000"/>
                <w:lang w:val="cs-CZ" w:eastAsia="cs-CZ"/>
              </w:rPr>
              <w:t xml:space="preserve"> (</w:t>
            </w:r>
            <w:hyperlink r:id="rId16" w:history="1">
              <w:r w:rsidRPr="005360C0">
                <w:rPr>
                  <w:color w:val="0000FF"/>
                  <w:u w:val="single"/>
                  <w:lang w:val="cs-CZ" w:eastAsia="cs-CZ"/>
                </w:rPr>
                <w:t>obrázek</w:t>
              </w:r>
            </w:hyperlink>
            <w:r w:rsidRPr="005360C0">
              <w:rPr>
                <w:color w:val="000000"/>
                <w:lang w:val="cs-CZ" w:eastAsia="cs-CZ"/>
              </w:rPr>
              <w:t>)</w:t>
            </w:r>
            <w:r w:rsidRPr="005360C0">
              <w:rPr>
                <w:lang w:val="cs-CZ" w:eastAsia="cs-CZ"/>
              </w:rPr>
              <w:t xml:space="preserve"> </w:t>
            </w:r>
          </w:p>
          <w:p w:rsidR="00F51E9B" w:rsidRPr="005360C0" w:rsidRDefault="00F51E9B" w:rsidP="00F51E9B">
            <w:pPr>
              <w:numPr>
                <w:ilvl w:val="1"/>
                <w:numId w:val="13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rozštěpená </w:t>
            </w:r>
          </w:p>
          <w:p w:rsidR="00F51E9B" w:rsidRPr="005360C0" w:rsidRDefault="00F51E9B" w:rsidP="00F51E9B">
            <w:pPr>
              <w:numPr>
                <w:ilvl w:val="1"/>
                <w:numId w:val="13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lastRenderedPageBreak/>
              <w:t xml:space="preserve">spirálová </w:t>
            </w:r>
          </w:p>
          <w:p w:rsidR="00F51E9B" w:rsidRPr="005360C0" w:rsidRDefault="00F51E9B" w:rsidP="00F51E9B">
            <w:pPr>
              <w:numPr>
                <w:ilvl w:val="1"/>
                <w:numId w:val="13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turbinová </w:t>
            </w:r>
          </w:p>
          <w:p w:rsidR="00F51E9B" w:rsidRPr="005360C0" w:rsidRDefault="00F51E9B" w:rsidP="005360C0">
            <w:pPr>
              <w:numPr>
                <w:ilvl w:val="1"/>
                <w:numId w:val="13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>hvězdicová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184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lastRenderedPageBreak/>
              <w:t>Požadavek CDV 43:                 “MĚL BY”</w:t>
            </w:r>
          </w:p>
          <w:p w:rsidR="00F51E9B" w:rsidRPr="005360C0" w:rsidRDefault="00F51E9B" w:rsidP="00F51E9B">
            <w:pPr>
              <w:spacing w:before="100" w:beforeAutospacing="1" w:after="100" w:afterAutospacing="1" w:line="240" w:lineRule="auto"/>
              <w:rPr>
                <w:b/>
                <w:bCs/>
                <w:lang w:val="cs-CZ" w:eastAsia="cs-CZ"/>
              </w:rPr>
            </w:pPr>
            <w:r w:rsidRPr="005360C0">
              <w:rPr>
                <w:b/>
                <w:bCs/>
                <w:lang w:val="cs-CZ" w:eastAsia="cs-CZ"/>
              </w:rPr>
              <w:t>Modifikace základních terénních tvarů terénní databáze</w:t>
            </w:r>
          </w:p>
          <w:p w:rsidR="00F51E9B" w:rsidRPr="005360C0" w:rsidRDefault="00F51E9B" w:rsidP="00F51E9B">
            <w:pPr>
              <w:pStyle w:val="Odstavecseseznamem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lang w:val="cs-CZ" w:eastAsia="cs-CZ"/>
              </w:rPr>
              <w:t xml:space="preserve">rovné                                                          </w:t>
            </w:r>
          </w:p>
          <w:p w:rsidR="00F51E9B" w:rsidRPr="005360C0" w:rsidRDefault="00F51E9B" w:rsidP="00F51E9B">
            <w:pPr>
              <w:pStyle w:val="Odstavecseseznamem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lang w:val="cs-CZ" w:eastAsia="cs-CZ"/>
              </w:rPr>
              <w:t xml:space="preserve">vypuklé                                               </w:t>
            </w:r>
          </w:p>
          <w:p w:rsidR="00F51E9B" w:rsidRPr="005360C0" w:rsidRDefault="00F51E9B" w:rsidP="00F51E9B">
            <w:pPr>
              <w:pStyle w:val="Odstavecseseznamem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lang w:val="cs-CZ" w:eastAsia="cs-CZ"/>
              </w:rPr>
            </w:pPr>
            <w:r w:rsidRPr="005360C0">
              <w:rPr>
                <w:lang w:val="cs-CZ" w:eastAsia="cs-CZ"/>
              </w:rPr>
              <w:t>vyhloubené</w:t>
            </w:r>
          </w:p>
          <w:p w:rsidR="00F51E9B" w:rsidRPr="005360C0" w:rsidRDefault="00F51E9B" w:rsidP="005360C0">
            <w:pPr>
              <w:spacing w:before="100" w:beforeAutospacing="1" w:after="100" w:afterAutospacing="1" w:line="240" w:lineRule="auto"/>
              <w:rPr>
                <w:b/>
                <w:bCs/>
                <w:lang w:val="cs-CZ"/>
              </w:rPr>
            </w:pPr>
            <w:r w:rsidRPr="005360C0">
              <w:rPr>
                <w:lang w:val="cs-CZ" w:eastAsia="cs-CZ"/>
              </w:rPr>
              <w:t>možnost definice úhlů náklonů silničních terénů a dalších základních proměnných popisujících topografii dopravního prostředí</w:t>
            </w:r>
          </w:p>
        </w:tc>
        <w:tc>
          <w:tcPr>
            <w:tcW w:w="989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11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</w:tbl>
    <w:p w:rsidR="00F51E9B" w:rsidRPr="005360C0" w:rsidRDefault="00F51E9B" w:rsidP="00F51E9B">
      <w:pPr>
        <w:rPr>
          <w:lang w:val="cs-CZ"/>
        </w:rPr>
      </w:pPr>
    </w:p>
    <w:p w:rsidR="00F51E9B" w:rsidRPr="005360C0" w:rsidRDefault="00F51E9B" w:rsidP="00F51E9B">
      <w:pPr>
        <w:pStyle w:val="Nadpis3"/>
        <w:rPr>
          <w:rFonts w:ascii="Times New Roman" w:hAnsi="Times New Roman" w:cs="Times New Roman"/>
          <w:lang w:val="cs-CZ"/>
        </w:rPr>
      </w:pPr>
      <w:bookmarkStart w:id="73" w:name="_Toc384664520"/>
      <w:bookmarkStart w:id="74" w:name="_Toc384726519"/>
      <w:r w:rsidRPr="005360C0">
        <w:rPr>
          <w:rFonts w:ascii="Times New Roman" w:hAnsi="Times New Roman" w:cs="Times New Roman"/>
          <w:lang w:val="cs-CZ"/>
        </w:rPr>
        <w:t>Data</w:t>
      </w:r>
      <w:bookmarkEnd w:id="73"/>
      <w:bookmarkEnd w:id="74"/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 xml:space="preserve">Simulátorová data budou zaznamenána do složky. Složka bude obsahovat metadata uvedená níže. V nabídce pro CDV dodavatel popíše obecné procesy od prvotních dat až ke zpracovaným datům. Metadata budou zahrnovat min. jméno projektu, název experimentu, čas a datum, komentáře. Bude možné definovat data, která se zaznamenají.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4"/>
        <w:gridCol w:w="990"/>
        <w:gridCol w:w="4292"/>
      </w:tblGrid>
      <w:tr w:rsidR="00F51E9B" w:rsidRPr="005360C0" w:rsidTr="00F51E9B">
        <w:trPr>
          <w:tblHeader/>
        </w:trPr>
        <w:tc>
          <w:tcPr>
            <w:tcW w:w="4005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Požadavek</w:t>
            </w:r>
          </w:p>
        </w:tc>
        <w:tc>
          <w:tcPr>
            <w:tcW w:w="990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Splňuje</w:t>
            </w:r>
          </w:p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Ano/Ne</w:t>
            </w:r>
          </w:p>
        </w:tc>
        <w:tc>
          <w:tcPr>
            <w:tcW w:w="4293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rStyle w:val="hps"/>
                <w:sz w:val="22"/>
                <w:szCs w:val="22"/>
                <w:lang w:val="cs-CZ"/>
              </w:rPr>
              <w:t>Odpověď uchazeče (</w:t>
            </w:r>
            <w:r w:rsidR="00CC2EE0">
              <w:rPr>
                <w:rStyle w:val="hps"/>
                <w:sz w:val="22"/>
                <w:szCs w:val="22"/>
                <w:lang w:val="cs-CZ"/>
              </w:rPr>
              <w:t>Uchazeč musí jednoznačně uvést, jakým způsobem naplní daný požadavek, např. technické parametry, odkazy na specifikace / testy, další možná řešení atd.</w:t>
            </w:r>
            <w:r w:rsidRPr="005360C0">
              <w:rPr>
                <w:rStyle w:val="hps"/>
                <w:sz w:val="22"/>
                <w:szCs w:val="22"/>
                <w:lang w:val="cs-CZ"/>
              </w:rPr>
              <w:t>)</w:t>
            </w:r>
          </w:p>
        </w:tc>
      </w:tr>
      <w:tr w:rsidR="00F51E9B" w:rsidRPr="005360C0" w:rsidTr="00F51E9B">
        <w:trPr>
          <w:trHeight w:val="492"/>
        </w:trPr>
        <w:tc>
          <w:tcPr>
            <w:tcW w:w="4005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44:</w:t>
            </w:r>
            <w:r w:rsidRPr="005360C0">
              <w:rPr>
                <w:lang w:val="cs-CZ"/>
              </w:rPr>
              <w:t xml:space="preserve">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musí být možné zaznamenat data ze simulačního prostředí; všechna data musí být zaznamenána s časovou synchronizací. Veškeré události v datovém záznamu musí být možné zaznamenat při nejméně 30 Hz. Pořízená data musí být v takovém formátu, aby byla jednoduše exportovatelná do některého z běžně používaných softwarů (např. Excel, MatLab)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</w:tbl>
    <w:p w:rsidR="00F51E9B" w:rsidRPr="005360C0" w:rsidRDefault="00F51E9B" w:rsidP="00F51E9B">
      <w:pPr>
        <w:rPr>
          <w:lang w:val="cs-CZ"/>
        </w:rPr>
      </w:pPr>
    </w:p>
    <w:p w:rsidR="00F51E9B" w:rsidRPr="005360C0" w:rsidRDefault="00F51E9B" w:rsidP="00F51E9B">
      <w:pPr>
        <w:pStyle w:val="Nadpis3"/>
        <w:rPr>
          <w:rFonts w:ascii="Times New Roman" w:hAnsi="Times New Roman" w:cs="Times New Roman"/>
          <w:lang w:val="cs-CZ"/>
        </w:rPr>
      </w:pPr>
    </w:p>
    <w:p w:rsidR="00F51E9B" w:rsidRPr="005360C0" w:rsidRDefault="00F51E9B" w:rsidP="00F51E9B">
      <w:pPr>
        <w:pStyle w:val="Nadpis3"/>
        <w:rPr>
          <w:rFonts w:ascii="Times New Roman" w:hAnsi="Times New Roman" w:cs="Times New Roman"/>
          <w:lang w:val="cs-CZ"/>
        </w:rPr>
      </w:pPr>
      <w:bookmarkStart w:id="75" w:name="_Toc384664521"/>
      <w:bookmarkStart w:id="76" w:name="_Toc384726520"/>
      <w:r w:rsidRPr="005360C0">
        <w:rPr>
          <w:rFonts w:ascii="Times New Roman" w:hAnsi="Times New Roman" w:cs="Times New Roman"/>
          <w:lang w:val="cs-CZ"/>
        </w:rPr>
        <w:t>Grafický systém</w:t>
      </w:r>
      <w:bookmarkEnd w:id="75"/>
      <w:bookmarkEnd w:id="76"/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Grafický systém se skládá ze softwaru pro vytváření obrazů a hardwaru pro zobrazení obrazů. Musí řidiči poskytovat reálné zobrazení okolního prostředí. Systém musí obsahovat vysoce kvalitní počítačovou grafiku prostředí a účastníků provozu.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6"/>
        <w:gridCol w:w="928"/>
        <w:gridCol w:w="4292"/>
      </w:tblGrid>
      <w:tr w:rsidR="00F51E9B" w:rsidRPr="005360C0" w:rsidTr="00F51E9B">
        <w:trPr>
          <w:tblHeader/>
        </w:trPr>
        <w:tc>
          <w:tcPr>
            <w:tcW w:w="4066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Požadavek</w:t>
            </w:r>
          </w:p>
        </w:tc>
        <w:tc>
          <w:tcPr>
            <w:tcW w:w="928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Splňuje</w:t>
            </w:r>
          </w:p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Ano/Ne</w:t>
            </w:r>
          </w:p>
        </w:tc>
        <w:tc>
          <w:tcPr>
            <w:tcW w:w="4292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rStyle w:val="hps"/>
                <w:sz w:val="22"/>
                <w:szCs w:val="22"/>
                <w:lang w:val="cs-CZ"/>
              </w:rPr>
              <w:t>Odpověď uchazeče (</w:t>
            </w:r>
            <w:r w:rsidR="00CC2EE0">
              <w:rPr>
                <w:rStyle w:val="hps"/>
                <w:sz w:val="22"/>
                <w:szCs w:val="22"/>
                <w:lang w:val="cs-CZ"/>
              </w:rPr>
              <w:t>Uchazeč musí jednoznačně uvést, jakým způsobem naplní daný požadavek, např. technické parametry, odkazy na specifikace / testy, další možná řešení atd.</w:t>
            </w:r>
            <w:r w:rsidRPr="005360C0">
              <w:rPr>
                <w:rStyle w:val="hps"/>
                <w:sz w:val="22"/>
                <w:szCs w:val="22"/>
                <w:lang w:val="cs-CZ"/>
              </w:rPr>
              <w:t>)</w:t>
            </w: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45:                    “MUSÍ”</w:t>
            </w:r>
          </w:p>
          <w:p w:rsidR="00F51E9B" w:rsidRPr="005360C0" w:rsidRDefault="00F51E9B" w:rsidP="005360C0">
            <w:pPr>
              <w:rPr>
                <w:b/>
                <w:bCs/>
                <w:lang w:val="cs-CZ"/>
              </w:rPr>
            </w:pPr>
            <w:r w:rsidRPr="005360C0">
              <w:rPr>
                <w:lang w:val="cs-CZ"/>
              </w:rPr>
              <w:t>vizualizace musí obsahovat vnitřní zpětné zrcátko (pro BUS), dvě nezávislá zpětná boční zrcátka na levé straně a dvě nezávislá zpětná boční zrcátka na pravé straně.</w:t>
            </w:r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46:                    “MUSÍ”</w:t>
            </w:r>
          </w:p>
          <w:p w:rsidR="00F51E9B" w:rsidRPr="005360C0" w:rsidRDefault="00F51E9B" w:rsidP="005360C0">
            <w:pPr>
              <w:rPr>
                <w:b/>
                <w:bCs/>
                <w:lang w:val="cs-CZ"/>
              </w:rPr>
            </w:pPr>
            <w:r w:rsidRPr="005360C0">
              <w:rPr>
                <w:lang w:val="cs-CZ"/>
              </w:rPr>
              <w:t>Grafický systém musí obsahovat sadu obrazových generátorů včetně SW vybavení. V případě projekce “na zakřivenou projekční plochu” musí podporovat funkce nelineární deformace obrazu a bezešvé napojení obrazů sousedních projektorů</w:t>
            </w:r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47:</w:t>
            </w:r>
            <w:r w:rsidRPr="005360C0">
              <w:rPr>
                <w:lang w:val="cs-CZ"/>
              </w:rPr>
              <w:t xml:space="preserve">                    </w:t>
            </w:r>
            <w:r w:rsidRPr="005360C0">
              <w:rPr>
                <w:b/>
                <w:bCs/>
                <w:lang w:val="cs-CZ"/>
              </w:rPr>
              <w:t>“MUSÍ</w:t>
            </w:r>
            <w:r w:rsidRPr="005360C0" w:rsidDel="00EB3021">
              <w:rPr>
                <w:b/>
                <w:bCs/>
                <w:lang w:val="cs-CZ"/>
              </w:rPr>
              <w:t xml:space="preserve"> </w:t>
            </w:r>
            <w:r w:rsidRPr="005360C0">
              <w:rPr>
                <w:b/>
                <w:bCs/>
                <w:lang w:val="cs-CZ"/>
              </w:rPr>
              <w:t xml:space="preserve">” </w:t>
            </w:r>
            <w:r w:rsidRPr="005360C0">
              <w:rPr>
                <w:lang w:val="cs-CZ"/>
              </w:rPr>
              <w:t xml:space="preserve">  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obnovovací frekvence zobrazení musí být alespoň 60 Hz.</w:t>
            </w:r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48:</w:t>
            </w:r>
            <w:r w:rsidRPr="005360C0">
              <w:rPr>
                <w:lang w:val="cs-CZ"/>
              </w:rPr>
              <w:t xml:space="preserve">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rozlišení před řidičovým obličejem musí být 0,5 pixelů/úhlovou minutu nebo více.</w:t>
            </w:r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1720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49:</w:t>
            </w:r>
            <w:r w:rsidRPr="005360C0">
              <w:rPr>
                <w:b/>
                <w:lang w:val="cs-CZ"/>
              </w:rPr>
              <w:t xml:space="preserve">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rStyle w:val="hps"/>
                <w:lang w:val="cs-CZ"/>
              </w:rPr>
            </w:pPr>
            <w:r w:rsidRPr="005360C0">
              <w:rPr>
                <w:rStyle w:val="hps"/>
                <w:lang w:val="cs-CZ"/>
              </w:rPr>
              <w:t>Dopravní značky a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dopravní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zařízení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musí mít dostatečný kontrast a rozlišení, aby byly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čitelné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po dobu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nejméně pěti sekund</w:t>
            </w:r>
            <w:r w:rsidRPr="005360C0">
              <w:rPr>
                <w:lang w:val="cs-CZ"/>
              </w:rPr>
              <w:t xml:space="preserve">, kdy řidič kolem těchto značení </w:t>
            </w:r>
            <w:r w:rsidRPr="005360C0">
              <w:rPr>
                <w:rStyle w:val="hps"/>
                <w:lang w:val="cs-CZ"/>
              </w:rPr>
              <w:t>projíždí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maximální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povolenou rychlostí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pro danou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silnici.</w:t>
            </w:r>
            <w:r w:rsidR="00CC2EE0">
              <w:rPr>
                <w:rStyle w:val="hps"/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Například ve</w:t>
            </w:r>
            <w:r w:rsidR="005360C0">
              <w:rPr>
                <w:rStyle w:val="hps"/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dne, při podmínkách jasné viditelnosti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platí následující:</w:t>
            </w:r>
            <w:r w:rsidRPr="005360C0" w:rsidDel="00631322">
              <w:rPr>
                <w:rStyle w:val="hps"/>
                <w:lang w:val="cs-CZ"/>
              </w:rPr>
              <w:t xml:space="preserve"> </w:t>
            </w:r>
          </w:p>
          <w:p w:rsidR="00F51E9B" w:rsidRPr="005360C0" w:rsidRDefault="00F51E9B" w:rsidP="00F51E9B">
            <w:pPr>
              <w:rPr>
                <w:rStyle w:val="hps"/>
                <w:lang w:val="cs-CZ"/>
              </w:rPr>
            </w:pPr>
            <w:r w:rsidRPr="005360C0">
              <w:rPr>
                <w:rStyle w:val="hps"/>
                <w:lang w:val="cs-CZ"/>
              </w:rPr>
              <w:t xml:space="preserve">• </w:t>
            </w:r>
            <w:r w:rsidRPr="005360C0">
              <w:rPr>
                <w:rStyle w:val="hps"/>
                <w:lang w:val="cs-CZ"/>
              </w:rPr>
              <w:sym w:font="Symbol" w:char="F020"/>
            </w:r>
            <w:r w:rsidRPr="005360C0">
              <w:rPr>
                <w:rStyle w:val="hps"/>
                <w:lang w:val="cs-CZ"/>
              </w:rPr>
              <w:t xml:space="preserve">  na silnicích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s</w:t>
            </w:r>
            <w:r w:rsidRPr="005360C0">
              <w:rPr>
                <w:lang w:val="cs-CZ"/>
              </w:rPr>
              <w:t xml:space="preserve"> max. pov. rychlostí </w:t>
            </w:r>
            <w:r w:rsidRPr="005360C0">
              <w:rPr>
                <w:rStyle w:val="hps"/>
                <w:lang w:val="cs-CZ"/>
              </w:rPr>
              <w:t>50 km / h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(=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13,9 m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/ s)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musí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být značky jasně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lastRenderedPageBreak/>
              <w:t>čitelné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ze vzdálenosti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alespoň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5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x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13,9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=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69,5 m</w:t>
            </w:r>
          </w:p>
          <w:p w:rsidR="00F51E9B" w:rsidRPr="005360C0" w:rsidRDefault="00F51E9B" w:rsidP="003A492B">
            <w:pPr>
              <w:rPr>
                <w:lang w:val="cs-CZ" w:eastAsia="cs-CZ"/>
              </w:rPr>
            </w:pPr>
            <w:r w:rsidRPr="005360C0">
              <w:rPr>
                <w:rStyle w:val="hps"/>
                <w:lang w:val="cs-CZ"/>
              </w:rPr>
              <w:t xml:space="preserve">• </w:t>
            </w:r>
            <w:r w:rsidRPr="005360C0">
              <w:rPr>
                <w:rStyle w:val="hps"/>
                <w:lang w:val="cs-CZ"/>
              </w:rPr>
              <w:sym w:font="Symbol" w:char="F020"/>
            </w:r>
            <w:r w:rsidRPr="005360C0">
              <w:rPr>
                <w:rStyle w:val="hps"/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sym w:font="Symbol" w:char="F020"/>
            </w:r>
            <w:r w:rsidRPr="005360C0">
              <w:rPr>
                <w:rStyle w:val="hps"/>
                <w:lang w:val="cs-CZ"/>
              </w:rPr>
              <w:t>na silnicích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s</w:t>
            </w:r>
            <w:r w:rsidRPr="005360C0">
              <w:rPr>
                <w:lang w:val="cs-CZ"/>
              </w:rPr>
              <w:t xml:space="preserve"> max. pov. rychlostí </w:t>
            </w:r>
            <w:del w:id="77" w:author="Polansky" w:date="2014-08-12T12:51:00Z">
              <w:r w:rsidRPr="005360C0" w:rsidDel="003A492B">
                <w:rPr>
                  <w:rStyle w:val="hps"/>
                  <w:lang w:val="cs-CZ"/>
                </w:rPr>
                <w:delText xml:space="preserve">110 </w:delText>
              </w:r>
            </w:del>
            <w:ins w:id="78" w:author="Polansky" w:date="2014-08-12T12:51:00Z">
              <w:r w:rsidR="003A492B">
                <w:rPr>
                  <w:rStyle w:val="hps"/>
                  <w:lang w:val="cs-CZ"/>
                </w:rPr>
                <w:t>130</w:t>
              </w:r>
              <w:r w:rsidR="003A492B" w:rsidRPr="005360C0">
                <w:rPr>
                  <w:rStyle w:val="hps"/>
                  <w:lang w:val="cs-CZ"/>
                </w:rPr>
                <w:t xml:space="preserve"> </w:t>
              </w:r>
            </w:ins>
            <w:r w:rsidRPr="005360C0">
              <w:rPr>
                <w:rStyle w:val="hps"/>
                <w:lang w:val="cs-CZ"/>
              </w:rPr>
              <w:t>km / h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(=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36,1 m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/ s)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limitu</w:t>
            </w:r>
            <w:r w:rsidRPr="005360C0">
              <w:rPr>
                <w:lang w:val="cs-CZ"/>
              </w:rPr>
              <w:t xml:space="preserve">, </w:t>
            </w:r>
            <w:r w:rsidRPr="005360C0">
              <w:rPr>
                <w:rStyle w:val="hps"/>
                <w:lang w:val="cs-CZ"/>
              </w:rPr>
              <w:t>musí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být jasně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čitelné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značky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ze vzdálenosti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alespoň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5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x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36,1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=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180,5 metrů</w:t>
            </w:r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lastRenderedPageBreak/>
              <w:t>Požadavek CDV 50:</w:t>
            </w:r>
            <w:r w:rsidRPr="005360C0">
              <w:rPr>
                <w:lang w:val="cs-CZ"/>
              </w:rPr>
              <w:t xml:space="preserve">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maximální zpoždění vizuálního systému musí být nižší než 50 ms.</w:t>
            </w:r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51:                    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highlight w:val="yellow"/>
                <w:lang w:val="cs-CZ"/>
              </w:rPr>
              <w:t xml:space="preserve">[platí pouze pro </w:t>
            </w:r>
            <w:r w:rsidRPr="005360C0">
              <w:rPr>
                <w:b/>
                <w:bCs/>
                <w:highlight w:val="yellow"/>
                <w:lang w:val="cs-CZ"/>
              </w:rPr>
              <w:t>SIM Busu]</w:t>
            </w:r>
          </w:p>
          <w:p w:rsidR="00F51E9B" w:rsidRPr="005360C0" w:rsidRDefault="00F51E9B" w:rsidP="006F0262">
            <w:pPr>
              <w:rPr>
                <w:b/>
                <w:bCs/>
                <w:lang w:val="cs-CZ"/>
              </w:rPr>
            </w:pPr>
            <w:r w:rsidRPr="005360C0">
              <w:rPr>
                <w:lang w:val="cs-CZ"/>
              </w:rPr>
              <w:t xml:space="preserve">ve vnitřním zpětném zrcátku </w:t>
            </w:r>
            <w:del w:id="79" w:author="Novotna" w:date="2014-08-11T16:03:00Z">
              <w:r w:rsidRPr="005360C0" w:rsidDel="00E65C49">
                <w:rPr>
                  <w:lang w:val="cs-CZ"/>
                </w:rPr>
                <w:delText xml:space="preserve">musí být (graficky) zobrazen zadní prostor autobusu určený pro cestující a dopravní prostředí za okny vozidla – </w:delText>
              </w:r>
              <w:r w:rsidRPr="005360C0" w:rsidDel="00E65C49">
                <w:rPr>
                  <w:bCs/>
                  <w:lang w:val="cs-CZ"/>
                </w:rPr>
                <w:delText xml:space="preserve">ve vnitřním zpětném zrcátku </w:delText>
              </w:r>
            </w:del>
            <w:r w:rsidRPr="005360C0">
              <w:rPr>
                <w:bCs/>
                <w:lang w:val="cs-CZ"/>
              </w:rPr>
              <w:t xml:space="preserve">musí být </w:t>
            </w:r>
            <w:del w:id="80" w:author="Novotna" w:date="2014-08-11T16:03:00Z">
              <w:r w:rsidRPr="005360C0" w:rsidDel="00E65C49">
                <w:rPr>
                  <w:bCs/>
                  <w:lang w:val="cs-CZ"/>
                </w:rPr>
                <w:delText xml:space="preserve">rovněž </w:delText>
              </w:r>
            </w:del>
            <w:r w:rsidRPr="005360C0">
              <w:rPr>
                <w:bCs/>
                <w:lang w:val="cs-CZ"/>
              </w:rPr>
              <w:t xml:space="preserve">možné adekvátně zobrazit video sekvence natočené video kamerou v reálném prostředí zadní části interiéru vozidla </w:t>
            </w:r>
            <w:del w:id="81" w:author="Novotna" w:date="2014-08-11T16:43:00Z">
              <w:r w:rsidRPr="005360C0" w:rsidDel="006F0262">
                <w:rPr>
                  <w:b/>
                  <w:bCs/>
                  <w:lang w:val="cs-CZ"/>
                </w:rPr>
                <w:delText>viz</w:delText>
              </w:r>
              <w:r w:rsidRPr="005360C0" w:rsidDel="006F0262">
                <w:rPr>
                  <w:b/>
                  <w:bCs/>
                  <w:i/>
                  <w:lang w:val="cs-CZ"/>
                </w:rPr>
                <w:delText xml:space="preserve"> Požadavek CDV 81</w:delText>
              </w:r>
            </w:del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52:</w:t>
            </w:r>
            <w:r w:rsidRPr="005360C0">
              <w:rPr>
                <w:lang w:val="cs-CZ"/>
              </w:rPr>
              <w:t xml:space="preserve">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E65C49">
            <w:pPr>
              <w:rPr>
                <w:b/>
                <w:bCs/>
                <w:color w:val="FF0000"/>
                <w:lang w:val="cs-CZ"/>
              </w:rPr>
            </w:pPr>
            <w:r w:rsidRPr="005360C0">
              <w:rPr>
                <w:lang w:val="cs-CZ"/>
              </w:rPr>
              <w:t>musí být obsažena vizualizace navigačního systému</w:t>
            </w:r>
            <w:del w:id="82" w:author="Novotna" w:date="2014-08-11T16:03:00Z">
              <w:r w:rsidRPr="005360C0" w:rsidDel="00E65C49">
                <w:rPr>
                  <w:lang w:val="cs-CZ"/>
                </w:rPr>
                <w:delText xml:space="preserve"> zobrazujícího mapu aktuálního scénária</w:delText>
              </w:r>
            </w:del>
            <w:r w:rsidRPr="005360C0">
              <w:rPr>
                <w:lang w:val="cs-CZ"/>
              </w:rPr>
              <w:t>, možnost hlasové navigace</w:t>
            </w:r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Del="00E65C49" w:rsidRDefault="00F51E9B" w:rsidP="00F51E9B">
            <w:pPr>
              <w:rPr>
                <w:del w:id="83" w:author="Novotna" w:date="2014-08-11T16:02:00Z"/>
                <w:b/>
                <w:bCs/>
                <w:lang w:val="cs-CZ"/>
              </w:rPr>
            </w:pPr>
            <w:del w:id="84" w:author="Novotna" w:date="2014-08-11T16:02:00Z">
              <w:r w:rsidRPr="005360C0" w:rsidDel="00E65C49">
                <w:rPr>
                  <w:b/>
                  <w:bCs/>
                  <w:lang w:val="cs-CZ"/>
                </w:rPr>
                <w:delText>Požadavek CDV 53:</w:delText>
              </w:r>
              <w:r w:rsidRPr="005360C0" w:rsidDel="00E65C49">
                <w:rPr>
                  <w:lang w:val="cs-CZ"/>
                </w:rPr>
                <w:delText xml:space="preserve">                     </w:delText>
              </w:r>
              <w:r w:rsidRPr="005360C0" w:rsidDel="00E65C49">
                <w:rPr>
                  <w:b/>
                  <w:bCs/>
                  <w:lang w:val="cs-CZ"/>
                </w:rPr>
                <w:delText>“MUSÍ”</w:delText>
              </w:r>
            </w:del>
          </w:p>
          <w:p w:rsidR="00F51E9B" w:rsidRPr="005360C0" w:rsidRDefault="00F51E9B" w:rsidP="00F51E9B">
            <w:pPr>
              <w:rPr>
                <w:lang w:val="cs-CZ"/>
              </w:rPr>
            </w:pPr>
            <w:del w:id="85" w:author="Novotna" w:date="2014-08-11T16:02:00Z">
              <w:r w:rsidRPr="005360C0" w:rsidDel="00E65C49">
                <w:rPr>
                  <w:lang w:val="cs-CZ"/>
                </w:rPr>
                <w:delText>v interiéru kabiny musí být instalováno multifunkční autorádio s MP3/CD/DVD přehrávačem, jehož ovládání základních funkcí musí být možné zaznamenávat během jízdy a v synchronizaci s daty probíhajícího scénária.</w:delText>
              </w:r>
            </w:del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54:</w:t>
            </w:r>
            <w:r w:rsidRPr="005360C0">
              <w:rPr>
                <w:lang w:val="cs-CZ"/>
              </w:rPr>
              <w:t xml:space="preserve">               </w:t>
            </w:r>
            <w:r w:rsidRPr="005360C0">
              <w:rPr>
                <w:b/>
                <w:bCs/>
                <w:lang w:val="cs-CZ"/>
              </w:rPr>
              <w:t>“MĚL BY”</w:t>
            </w:r>
          </w:p>
          <w:p w:rsidR="00F51E9B" w:rsidRPr="005360C0" w:rsidRDefault="00F51E9B" w:rsidP="00F51E9B">
            <w:pPr>
              <w:rPr>
                <w:color w:val="FF0000"/>
                <w:lang w:val="cs-CZ"/>
              </w:rPr>
            </w:pPr>
            <w:r w:rsidRPr="005360C0">
              <w:rPr>
                <w:lang w:val="cs-CZ"/>
              </w:rPr>
              <w:t>měla by být obsažena vizualizace ledu na předním skle.</w:t>
            </w:r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</w:tbl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 xml:space="preserve">  </w:t>
      </w:r>
    </w:p>
    <w:p w:rsidR="00F51E9B" w:rsidRPr="005360C0" w:rsidRDefault="00F51E9B" w:rsidP="00F51E9B">
      <w:pPr>
        <w:rPr>
          <w:lang w:val="cs-CZ"/>
        </w:rPr>
      </w:pPr>
    </w:p>
    <w:p w:rsidR="00F51E9B" w:rsidRPr="005360C0" w:rsidRDefault="00F51E9B" w:rsidP="00F51E9B">
      <w:pPr>
        <w:pStyle w:val="Nadpis3"/>
        <w:rPr>
          <w:rFonts w:ascii="Times New Roman" w:hAnsi="Times New Roman" w:cs="Times New Roman"/>
          <w:lang w:val="cs-CZ"/>
        </w:rPr>
      </w:pPr>
      <w:bookmarkStart w:id="86" w:name="_Toc384664522"/>
      <w:bookmarkStart w:id="87" w:name="_Toc384726521"/>
      <w:r w:rsidRPr="005360C0">
        <w:rPr>
          <w:rFonts w:ascii="Times New Roman" w:hAnsi="Times New Roman" w:cs="Times New Roman"/>
          <w:lang w:val="cs-CZ"/>
        </w:rPr>
        <w:t>Audio</w:t>
      </w:r>
      <w:bookmarkEnd w:id="86"/>
      <w:bookmarkEnd w:id="87"/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Audio systém simulátoru musí poskytnout řidiči realistický pocit zvuku ve vlastním vozidle (silnice, motor, vítr). Také musí poskytnout zvuk okolních vozidel a interní a externí výstražné zvuky a jiné efekty. Systém musí dokázat poskytnout směrovaný zvuk, např. ve zvukových systémech 5.1.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4"/>
        <w:gridCol w:w="990"/>
        <w:gridCol w:w="4292"/>
      </w:tblGrid>
      <w:tr w:rsidR="00F51E9B" w:rsidRPr="005360C0" w:rsidTr="00F51E9B">
        <w:trPr>
          <w:tblHeader/>
        </w:trPr>
        <w:tc>
          <w:tcPr>
            <w:tcW w:w="4005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Požadavek</w:t>
            </w:r>
          </w:p>
        </w:tc>
        <w:tc>
          <w:tcPr>
            <w:tcW w:w="990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Splňuje</w:t>
            </w:r>
          </w:p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Ano/Ne</w:t>
            </w:r>
          </w:p>
        </w:tc>
        <w:tc>
          <w:tcPr>
            <w:tcW w:w="4293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rStyle w:val="hps"/>
                <w:sz w:val="22"/>
                <w:szCs w:val="22"/>
                <w:lang w:val="cs-CZ"/>
              </w:rPr>
              <w:t>Odpověď uchazeče (</w:t>
            </w:r>
            <w:r w:rsidR="00CC2EE0">
              <w:rPr>
                <w:rStyle w:val="hps"/>
                <w:sz w:val="22"/>
                <w:szCs w:val="22"/>
                <w:lang w:val="cs-CZ"/>
              </w:rPr>
              <w:t>Uchazeč musí jednoznačně uvést, jakým způsobem naplní daný požadavek, např. technické parametry, odkazy na specifikace / testy, další možná řešení atd.</w:t>
            </w:r>
            <w:r w:rsidRPr="005360C0">
              <w:rPr>
                <w:rStyle w:val="hps"/>
                <w:sz w:val="22"/>
                <w:szCs w:val="22"/>
                <w:lang w:val="cs-CZ"/>
              </w:rPr>
              <w:t>)</w:t>
            </w:r>
          </w:p>
        </w:tc>
      </w:tr>
      <w:tr w:rsidR="00F51E9B" w:rsidRPr="005360C0" w:rsidTr="00F51E9B">
        <w:trPr>
          <w:trHeight w:val="492"/>
        </w:trPr>
        <w:tc>
          <w:tcPr>
            <w:tcW w:w="4005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55:</w:t>
            </w:r>
            <w:r w:rsidRPr="005360C0">
              <w:rPr>
                <w:lang w:val="cs-CZ"/>
              </w:rPr>
              <w:t xml:space="preserve">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zvukový software musí vytvořit zvuk vlastního vozidla, komunikace, motoru a větru.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05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56:</w:t>
            </w:r>
            <w:r w:rsidRPr="005360C0">
              <w:rPr>
                <w:lang w:val="cs-CZ"/>
              </w:rPr>
              <w:t xml:space="preserve">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zvukový software musí vytvořit směrovaný zvuk přicházející z okolních vozidel.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05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57:</w:t>
            </w:r>
            <w:r w:rsidRPr="005360C0">
              <w:rPr>
                <w:lang w:val="cs-CZ"/>
              </w:rPr>
              <w:t xml:space="preserve">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zvukový software musí dokázat přehrávat výstražné signály a jiné zvuky doplněné uživatelem.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05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58:</w:t>
            </w:r>
            <w:r w:rsidRPr="005360C0">
              <w:rPr>
                <w:lang w:val="cs-CZ"/>
              </w:rPr>
              <w:t xml:space="preserve">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zvukový hardware musí dokázat přehrávat směrovaný zvuk.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</w:tbl>
    <w:p w:rsidR="00F51E9B" w:rsidRPr="005360C0" w:rsidRDefault="00F51E9B" w:rsidP="00F51E9B">
      <w:pPr>
        <w:rPr>
          <w:lang w:val="cs-CZ"/>
        </w:rPr>
      </w:pPr>
    </w:p>
    <w:p w:rsidR="00F51E9B" w:rsidRPr="005360C0" w:rsidRDefault="00F51E9B" w:rsidP="00F51E9B">
      <w:pPr>
        <w:pStyle w:val="Nadpis3"/>
        <w:rPr>
          <w:rFonts w:ascii="Times New Roman" w:hAnsi="Times New Roman" w:cs="Times New Roman"/>
          <w:lang w:val="cs-CZ"/>
        </w:rPr>
      </w:pPr>
      <w:bookmarkStart w:id="88" w:name="_Toc384664523"/>
      <w:bookmarkStart w:id="89" w:name="_Toc384726522"/>
      <w:r w:rsidRPr="005360C0">
        <w:rPr>
          <w:rFonts w:ascii="Times New Roman" w:hAnsi="Times New Roman" w:cs="Times New Roman"/>
          <w:lang w:val="cs-CZ"/>
        </w:rPr>
        <w:t>Dynamika vozidel</w:t>
      </w:r>
      <w:bookmarkEnd w:id="88"/>
      <w:bookmarkEnd w:id="89"/>
      <w:r w:rsidRPr="005360C0">
        <w:rPr>
          <w:rFonts w:ascii="Times New Roman" w:hAnsi="Times New Roman" w:cs="Times New Roman"/>
          <w:lang w:val="cs-CZ"/>
        </w:rPr>
        <w:t xml:space="preserve"> 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Dynamický model vozidla popisuje, jak se vlastní vozidlo chová na základě vstupu řidiče a okolí.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5"/>
        <w:gridCol w:w="989"/>
        <w:gridCol w:w="4252"/>
      </w:tblGrid>
      <w:tr w:rsidR="00F51E9B" w:rsidRPr="005360C0" w:rsidTr="00F51E9B">
        <w:trPr>
          <w:tblHeader/>
        </w:trPr>
        <w:tc>
          <w:tcPr>
            <w:tcW w:w="4078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Požadavek</w:t>
            </w:r>
          </w:p>
        </w:tc>
        <w:tc>
          <w:tcPr>
            <w:tcW w:w="990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Splňuje</w:t>
            </w:r>
          </w:p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Ano/Ne</w:t>
            </w:r>
          </w:p>
        </w:tc>
        <w:tc>
          <w:tcPr>
            <w:tcW w:w="4292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rStyle w:val="hps"/>
                <w:sz w:val="22"/>
                <w:szCs w:val="22"/>
                <w:lang w:val="cs-CZ"/>
              </w:rPr>
              <w:t>Odpověď uchazeče (</w:t>
            </w:r>
            <w:r w:rsidR="00CC2EE0">
              <w:rPr>
                <w:rStyle w:val="hps"/>
                <w:sz w:val="22"/>
                <w:szCs w:val="22"/>
                <w:lang w:val="cs-CZ"/>
              </w:rPr>
              <w:t>Uchazeč musí jednoznačně uvést, jakým způsobem naplní daný požadavek, např. technické parametry, odkazy na specifikace / testy, další možná řešení atd.</w:t>
            </w:r>
            <w:r w:rsidRPr="005360C0">
              <w:rPr>
                <w:rStyle w:val="hps"/>
                <w:sz w:val="22"/>
                <w:szCs w:val="22"/>
                <w:lang w:val="cs-CZ"/>
              </w:rPr>
              <w:t>)</w:t>
            </w:r>
          </w:p>
        </w:tc>
      </w:tr>
      <w:tr w:rsidR="00F51E9B" w:rsidRPr="005360C0" w:rsidTr="00F51E9B">
        <w:trPr>
          <w:trHeight w:val="492"/>
        </w:trPr>
        <w:tc>
          <w:tcPr>
            <w:tcW w:w="4078" w:type="dxa"/>
          </w:tcPr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59:                   “MUSÍ”</w:t>
            </w:r>
          </w:p>
          <w:p w:rsidR="00F51E9B" w:rsidRPr="005360C0" w:rsidRDefault="00F51E9B" w:rsidP="00F51E9B">
            <w:pPr>
              <w:rPr>
                <w:lang w:val="cs-CZ" w:eastAsia="cs-CZ"/>
              </w:rPr>
            </w:pPr>
            <w:r w:rsidRPr="005360C0">
              <w:rPr>
                <w:lang w:val="cs-CZ"/>
              </w:rPr>
              <w:t xml:space="preserve">musí obsahovat dynamický model vozidla nákladního a autobusu s možností nastavení základních parametrů jako je tlak v pneumatikách, zatížení vozidla spolucestujícími či nákladem, </w:t>
            </w:r>
            <w:r w:rsidRPr="005360C0">
              <w:rPr>
                <w:lang w:val="cs-CZ" w:eastAsia="cs-CZ"/>
              </w:rPr>
              <w:t xml:space="preserve">zrychlení, </w:t>
            </w:r>
            <w:r w:rsidRPr="005360C0">
              <w:rPr>
                <w:lang w:val="cs-CZ" w:eastAsia="cs-CZ"/>
              </w:rPr>
              <w:lastRenderedPageBreak/>
              <w:t xml:space="preserve">brždění, jízdní odpory, pevný náklad, tekutý náklad atd. </w:t>
            </w:r>
          </w:p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lang w:val="cs-CZ" w:eastAsia="cs-CZ"/>
              </w:rPr>
              <w:t xml:space="preserve">Nabídku konkrétních typů </w:t>
            </w:r>
            <w:r w:rsidRPr="005360C0">
              <w:rPr>
                <w:lang w:val="cs-CZ"/>
              </w:rPr>
              <w:t>vozidla nákladního a autobusu uvede uchazeč do kolonky ”komentáře – odpovědi uchazeče” včetně zdůvodnění, proč volí právě tyto typy vozidel.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78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lastRenderedPageBreak/>
              <w:t>Požadavek CDV 60:</w:t>
            </w:r>
            <w:r w:rsidRPr="005360C0">
              <w:rPr>
                <w:lang w:val="cs-CZ"/>
              </w:rPr>
              <w:t xml:space="preserve">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b/>
                <w:bCs/>
                <w:i/>
                <w:iCs/>
                <w:lang w:val="cs-CZ"/>
              </w:rPr>
            </w:pPr>
            <w:r w:rsidRPr="005360C0">
              <w:rPr>
                <w:i/>
                <w:iCs/>
                <w:highlight w:val="yellow"/>
                <w:lang w:val="cs-CZ"/>
              </w:rPr>
              <w:t xml:space="preserve">[platí pouze pro </w:t>
            </w:r>
            <w:r w:rsidRPr="005360C0">
              <w:rPr>
                <w:b/>
                <w:bCs/>
                <w:i/>
                <w:iCs/>
                <w:highlight w:val="yellow"/>
                <w:lang w:val="cs-CZ"/>
              </w:rPr>
              <w:t>SIM Trucku</w:t>
            </w:r>
            <w:r w:rsidRPr="005360C0">
              <w:rPr>
                <w:i/>
                <w:iCs/>
                <w:highlight w:val="yellow"/>
                <w:lang w:val="cs-CZ"/>
              </w:rPr>
              <w:t>]</w:t>
            </w:r>
          </w:p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lang w:val="cs-CZ"/>
              </w:rPr>
              <w:t>musí obsahovat dynamický model nákladního vozidla s přívěsem a nákladního vozidla s cisternou.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78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61:</w:t>
            </w:r>
            <w:r w:rsidRPr="005360C0">
              <w:rPr>
                <w:lang w:val="cs-CZ"/>
              </w:rPr>
              <w:t xml:space="preserve">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poskytovaný dynamický model vozidla musí být schopen simulovat smyk jednoho i více kol.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78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62:</w:t>
            </w:r>
            <w:r w:rsidRPr="005360C0">
              <w:rPr>
                <w:lang w:val="cs-CZ"/>
              </w:rPr>
              <w:t xml:space="preserve">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v poskytovaném dynamickém modelu vozidla musí být možné změnit hodnotu µ, simulovat různý stupeň adheze mezi vozovkou a pneumatikou.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78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63:</w:t>
            </w:r>
            <w:r w:rsidRPr="005360C0">
              <w:rPr>
                <w:lang w:val="cs-CZ"/>
              </w:rPr>
              <w:t xml:space="preserve">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poskytovaný dynamický model vozidla musí být schopen simulovat různou úroveň tlaku v pneumatikách. </w:t>
            </w:r>
            <w:r w:rsidR="00CC2EE0" w:rsidRPr="005360C0">
              <w:rPr>
                <w:lang w:val="cs-CZ"/>
              </w:rPr>
              <w:t>Všechny</w:t>
            </w:r>
            <w:r w:rsidRPr="005360C0">
              <w:rPr>
                <w:lang w:val="cs-CZ"/>
              </w:rPr>
              <w:t xml:space="preserve"> pneumatiky mohou mít vždy stejný tlak vzduchu, jehož úroveň musí být možné nastavit.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78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64:</w:t>
            </w:r>
            <w:r w:rsidRPr="005360C0">
              <w:rPr>
                <w:lang w:val="cs-CZ"/>
              </w:rPr>
              <w:t xml:space="preserve">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poskytovaný dynamický model vozidla musí poskytovat data o naklánění kabiny při průjezdu zatáčkou, brzdění, zrychlování a dalších specifických proměnných definujících chování daného typu vozidla v </w:t>
            </w:r>
            <w:r w:rsidRPr="005360C0">
              <w:rPr>
                <w:lang w:val="cs-CZ"/>
              </w:rPr>
              <w:lastRenderedPageBreak/>
              <w:t>reálném prostředí.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78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lastRenderedPageBreak/>
              <w:t>Požadavek CDV 65:</w:t>
            </w:r>
            <w:r w:rsidRPr="005360C0">
              <w:rPr>
                <w:lang w:val="cs-CZ"/>
              </w:rPr>
              <w:t xml:space="preserve">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poskytovaný dynamický model vozidla musí považovat za vstup a být ovlivněn nerovnostní vozovky.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78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66:</w:t>
            </w:r>
            <w:r w:rsidRPr="005360C0">
              <w:rPr>
                <w:lang w:val="cs-CZ"/>
              </w:rPr>
              <w:t xml:space="preserve">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v poskytovaném dynamickém modelu vozidla musí být možné změnit manuální a automatické řazení.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78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67:</w:t>
            </w:r>
            <w:r w:rsidRPr="005360C0">
              <w:rPr>
                <w:lang w:val="cs-CZ"/>
              </w:rPr>
              <w:t xml:space="preserve">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poskytovaný dynamický model vozidla musí obsahovat funkce ABS a ESC.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78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68:</w:t>
            </w:r>
            <w:r w:rsidRPr="005360C0">
              <w:rPr>
                <w:lang w:val="cs-CZ"/>
              </w:rPr>
              <w:t xml:space="preserve">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musí být k dispozici rozhraní, které umožňuje integraci dalšího dynamického modelu libovolného vybraného vozidla do simulačního prostředí.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</w:tbl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 xml:space="preserve">  </w:t>
      </w:r>
    </w:p>
    <w:p w:rsidR="00F51E9B" w:rsidRPr="005360C0" w:rsidRDefault="00F51E9B" w:rsidP="00F51E9B">
      <w:pPr>
        <w:pStyle w:val="Nadpis3"/>
        <w:rPr>
          <w:rFonts w:ascii="Times New Roman" w:hAnsi="Times New Roman" w:cs="Times New Roman"/>
          <w:lang w:val="cs-CZ"/>
        </w:rPr>
      </w:pPr>
      <w:bookmarkStart w:id="90" w:name="_Toc384664524"/>
      <w:bookmarkStart w:id="91" w:name="_Toc384726523"/>
      <w:r w:rsidRPr="005360C0">
        <w:rPr>
          <w:rFonts w:ascii="Times New Roman" w:hAnsi="Times New Roman" w:cs="Times New Roman"/>
          <w:lang w:val="cs-CZ"/>
        </w:rPr>
        <w:t>Pohybová základna</w:t>
      </w:r>
      <w:bookmarkEnd w:id="90"/>
      <w:bookmarkEnd w:id="91"/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 xml:space="preserve">Simulátor musí obsahovat pohyblivý systém. Pohyblivý systém se použije k pohybu kabiny. Pohybová základna se využívá k vytváření impulsů pohybu, které dají řidiči pocit podélných a příčných cuknutí, zrychlení a nerovnosti vozovky.    </w:t>
      </w:r>
    </w:p>
    <w:tbl>
      <w:tblPr>
        <w:tblW w:w="928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516"/>
        <w:gridCol w:w="2702"/>
      </w:tblGrid>
      <w:tr w:rsidR="00F51E9B" w:rsidRPr="005360C0" w:rsidTr="00F51E9B">
        <w:trPr>
          <w:tblHeader/>
        </w:trPr>
        <w:tc>
          <w:tcPr>
            <w:tcW w:w="5070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Požadavek</w:t>
            </w:r>
          </w:p>
        </w:tc>
        <w:tc>
          <w:tcPr>
            <w:tcW w:w="1516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Splňuje</w:t>
            </w:r>
          </w:p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Ano/Ne</w:t>
            </w:r>
          </w:p>
        </w:tc>
        <w:tc>
          <w:tcPr>
            <w:tcW w:w="2702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rStyle w:val="hps"/>
                <w:sz w:val="22"/>
                <w:szCs w:val="22"/>
                <w:lang w:val="cs-CZ"/>
              </w:rPr>
              <w:t>Odpověď uchazeče (</w:t>
            </w:r>
            <w:r w:rsidR="00CC2EE0">
              <w:rPr>
                <w:rStyle w:val="hps"/>
                <w:sz w:val="22"/>
                <w:szCs w:val="22"/>
                <w:lang w:val="cs-CZ"/>
              </w:rPr>
              <w:t>Uchazeč musí jednoznačně uvést, jakým způsobem naplní daný požadavek, např. technické parametry, odkazy na specifikace / testy, další možná řešení atd.</w:t>
            </w:r>
            <w:r w:rsidRPr="005360C0">
              <w:rPr>
                <w:rStyle w:val="hps"/>
                <w:sz w:val="22"/>
                <w:szCs w:val="22"/>
                <w:lang w:val="cs-CZ"/>
              </w:rPr>
              <w:t>)</w:t>
            </w:r>
          </w:p>
        </w:tc>
      </w:tr>
      <w:tr w:rsidR="00F51E9B" w:rsidRPr="005360C0" w:rsidTr="00F51E9B">
        <w:trPr>
          <w:trHeight w:val="492"/>
        </w:trPr>
        <w:tc>
          <w:tcPr>
            <w:tcW w:w="5070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69:</w:t>
            </w:r>
            <w:r w:rsidRPr="005360C0">
              <w:rPr>
                <w:lang w:val="cs-CZ"/>
              </w:rPr>
              <w:t xml:space="preserve">                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Pohybová základna musí být spouštěna na bázi elektrických aktuátorů.</w:t>
            </w:r>
          </w:p>
        </w:tc>
        <w:tc>
          <w:tcPr>
            <w:tcW w:w="15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270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5070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lastRenderedPageBreak/>
              <w:t>Požadavek CDV 70:</w:t>
            </w:r>
            <w:r w:rsidRPr="005360C0">
              <w:rPr>
                <w:lang w:val="cs-CZ"/>
              </w:rPr>
              <w:t xml:space="preserve">                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Pohybová základna musí poskytovat pohyb nejméně ve 3 stupních volnosti a </w:t>
            </w:r>
            <w:r w:rsidRPr="005360C0">
              <w:rPr>
                <w:rStyle w:val="Siln"/>
                <w:b w:val="0"/>
                <w:color w:val="000000"/>
                <w:lang w:val="cs-CZ"/>
              </w:rPr>
              <w:t>musí splňovat následující kritéria:</w:t>
            </w:r>
          </w:p>
          <w:p w:rsidR="00F51E9B" w:rsidRPr="005360C0" w:rsidRDefault="00F51E9B" w:rsidP="005360C0">
            <w:pPr>
              <w:rPr>
                <w:lang w:val="cs-CZ"/>
              </w:rPr>
            </w:pPr>
            <w:r w:rsidRPr="005360C0">
              <w:rPr>
                <w:color w:val="000000"/>
                <w:lang w:val="cs-CZ"/>
              </w:rPr>
              <w:t>·        pohyb základny:</w:t>
            </w:r>
            <w:r w:rsidRPr="005360C0">
              <w:rPr>
                <w:color w:val="000000"/>
                <w:lang w:val="cs-CZ"/>
              </w:rPr>
              <w:br/>
              <w:t>o       Rotace kolem osy X           ±  15 stupňů</w:t>
            </w:r>
            <w:r w:rsidRPr="005360C0">
              <w:rPr>
                <w:color w:val="000000"/>
                <w:lang w:val="cs-CZ"/>
              </w:rPr>
              <w:br/>
              <w:t>o       Rotace kolem osy Y           ±  15 stupňů</w:t>
            </w:r>
            <w:r w:rsidRPr="005360C0">
              <w:rPr>
                <w:color w:val="000000"/>
                <w:lang w:val="cs-CZ"/>
              </w:rPr>
              <w:br/>
            </w:r>
            <w:r w:rsidRPr="005360C0">
              <w:rPr>
                <w:color w:val="000000"/>
                <w:lang w:val="cs-CZ"/>
              </w:rPr>
              <w:br/>
              <w:t>·        zrychlení pohybové základny:</w:t>
            </w:r>
            <w:r w:rsidRPr="005360C0">
              <w:rPr>
                <w:color w:val="000000"/>
                <w:lang w:val="cs-CZ"/>
              </w:rPr>
              <w:br/>
              <w:t>o       Rotace kolem osy X           200 stupňů / s2</w:t>
            </w:r>
            <w:r w:rsidRPr="005360C0">
              <w:rPr>
                <w:color w:val="000000"/>
                <w:lang w:val="cs-CZ"/>
              </w:rPr>
              <w:br/>
              <w:t>o       Rotace kolem osy Y           200 stupňů / s2</w:t>
            </w:r>
          </w:p>
        </w:tc>
        <w:tc>
          <w:tcPr>
            <w:tcW w:w="15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270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5070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 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71:</w:t>
            </w:r>
            <w:r w:rsidRPr="005360C0">
              <w:rPr>
                <w:lang w:val="cs-CZ"/>
              </w:rPr>
              <w:t xml:space="preserve">                                </w:t>
            </w:r>
            <w:r w:rsidRPr="005360C0">
              <w:rPr>
                <w:b/>
                <w:bCs/>
                <w:lang w:val="cs-CZ"/>
              </w:rPr>
              <w:t>“MĚL BY”</w:t>
            </w:r>
          </w:p>
          <w:p w:rsidR="00F51E9B" w:rsidRPr="005360C0" w:rsidRDefault="00F51E9B" w:rsidP="00F51E9B">
            <w:pPr>
              <w:rPr>
                <w:rStyle w:val="Siln"/>
                <w:b w:val="0"/>
                <w:color w:val="000000"/>
                <w:lang w:val="cs-CZ"/>
              </w:rPr>
            </w:pPr>
            <w:r w:rsidRPr="005360C0">
              <w:rPr>
                <w:lang w:val="cs-CZ"/>
              </w:rPr>
              <w:t>Pohybová základna by měla alternativně k požadavku 70 poskytovat</w:t>
            </w:r>
            <w:r w:rsidR="00CC2EE0">
              <w:rPr>
                <w:lang w:val="cs-CZ"/>
              </w:rPr>
              <w:t xml:space="preserve"> pohyb v 6</w:t>
            </w:r>
            <w:r w:rsidRPr="005360C0">
              <w:rPr>
                <w:lang w:val="cs-CZ"/>
              </w:rPr>
              <w:t xml:space="preserve"> stupních volnosti a </w:t>
            </w:r>
            <w:r w:rsidRPr="005360C0">
              <w:rPr>
                <w:rStyle w:val="Siln"/>
                <w:b w:val="0"/>
                <w:color w:val="000000"/>
                <w:lang w:val="cs-CZ"/>
              </w:rPr>
              <w:t>musí splňovat následující kritéria:</w:t>
            </w:r>
          </w:p>
          <w:p w:rsidR="00F51E9B" w:rsidRPr="005360C0" w:rsidRDefault="00F51E9B" w:rsidP="003A492B">
            <w:pPr>
              <w:rPr>
                <w:b/>
                <w:bCs/>
                <w:lang w:val="cs-CZ"/>
              </w:rPr>
            </w:pPr>
            <w:r w:rsidRPr="005360C0">
              <w:rPr>
                <w:color w:val="000000"/>
                <w:lang w:val="cs-CZ"/>
              </w:rPr>
              <w:t>·        pohyb základny:</w:t>
            </w:r>
            <w:r w:rsidRPr="005360C0">
              <w:rPr>
                <w:color w:val="000000"/>
                <w:lang w:val="cs-CZ"/>
              </w:rPr>
              <w:br/>
              <w:t xml:space="preserve">o       Rotace kolem osy X             ±  </w:t>
            </w:r>
            <w:del w:id="92" w:author="Novotna" w:date="2014-08-11T16:05:00Z">
              <w:r w:rsidRPr="005360C0" w:rsidDel="00D94DEF">
                <w:rPr>
                  <w:color w:val="000000"/>
                  <w:lang w:val="cs-CZ"/>
                </w:rPr>
                <w:delText xml:space="preserve">15 </w:delText>
              </w:r>
            </w:del>
            <w:ins w:id="93" w:author="Zaoral" w:date="2014-08-12T13:43:00Z">
              <w:r w:rsidR="00685C44">
                <w:rPr>
                  <w:color w:val="000000"/>
                  <w:lang w:val="cs-CZ"/>
                </w:rPr>
                <w:t>8</w:t>
              </w:r>
            </w:ins>
            <w:ins w:id="94" w:author="Novotna" w:date="2014-08-11T16:05:00Z">
              <w:r w:rsidR="00D94DEF" w:rsidRPr="005360C0">
                <w:rPr>
                  <w:color w:val="000000"/>
                  <w:lang w:val="cs-CZ"/>
                </w:rPr>
                <w:t xml:space="preserve"> </w:t>
              </w:r>
            </w:ins>
            <w:r w:rsidRPr="005360C0">
              <w:rPr>
                <w:color w:val="000000"/>
                <w:lang w:val="cs-CZ"/>
              </w:rPr>
              <w:t>stupňů</w:t>
            </w:r>
            <w:r w:rsidRPr="005360C0">
              <w:rPr>
                <w:color w:val="000000"/>
                <w:lang w:val="cs-CZ"/>
              </w:rPr>
              <w:br/>
              <w:t xml:space="preserve">o       Rotace kolem osy Y             ±  </w:t>
            </w:r>
            <w:del w:id="95" w:author="Novotna" w:date="2014-08-11T16:05:00Z">
              <w:r w:rsidRPr="005360C0" w:rsidDel="00D94DEF">
                <w:rPr>
                  <w:color w:val="000000"/>
                  <w:lang w:val="cs-CZ"/>
                </w:rPr>
                <w:delText xml:space="preserve">15 </w:delText>
              </w:r>
            </w:del>
            <w:ins w:id="96" w:author="Zaoral" w:date="2014-08-12T13:43:00Z">
              <w:r w:rsidR="00685C44">
                <w:rPr>
                  <w:color w:val="000000"/>
                  <w:lang w:val="cs-CZ"/>
                </w:rPr>
                <w:t>8</w:t>
              </w:r>
            </w:ins>
            <w:ins w:id="97" w:author="Novotna" w:date="2014-08-11T16:05:00Z">
              <w:r w:rsidR="00D94DEF" w:rsidRPr="005360C0">
                <w:rPr>
                  <w:color w:val="000000"/>
                  <w:lang w:val="cs-CZ"/>
                </w:rPr>
                <w:t xml:space="preserve"> </w:t>
              </w:r>
            </w:ins>
            <w:r w:rsidRPr="005360C0">
              <w:rPr>
                <w:color w:val="000000"/>
                <w:lang w:val="cs-CZ"/>
              </w:rPr>
              <w:t>stupňů</w:t>
            </w:r>
            <w:r w:rsidRPr="005360C0">
              <w:rPr>
                <w:color w:val="000000"/>
                <w:lang w:val="cs-CZ"/>
              </w:rPr>
              <w:br/>
              <w:t xml:space="preserve">o       Rotace kolem osy Z             ±  </w:t>
            </w:r>
            <w:del w:id="98" w:author="Novotna" w:date="2014-08-11T16:05:00Z">
              <w:r w:rsidRPr="005360C0" w:rsidDel="00D94DEF">
                <w:rPr>
                  <w:color w:val="000000"/>
                  <w:lang w:val="cs-CZ"/>
                </w:rPr>
                <w:delText xml:space="preserve">15 </w:delText>
              </w:r>
            </w:del>
            <w:ins w:id="99" w:author="Zaoral" w:date="2014-08-12T13:43:00Z">
              <w:r w:rsidR="00685C44">
                <w:rPr>
                  <w:color w:val="000000"/>
                  <w:lang w:val="cs-CZ"/>
                </w:rPr>
                <w:t>8</w:t>
              </w:r>
            </w:ins>
            <w:ins w:id="100" w:author="Novotna" w:date="2014-08-11T16:05:00Z">
              <w:r w:rsidR="00D94DEF" w:rsidRPr="005360C0">
                <w:rPr>
                  <w:color w:val="000000"/>
                  <w:lang w:val="cs-CZ"/>
                </w:rPr>
                <w:t xml:space="preserve"> </w:t>
              </w:r>
            </w:ins>
            <w:r w:rsidRPr="005360C0">
              <w:rPr>
                <w:color w:val="000000"/>
                <w:lang w:val="cs-CZ"/>
              </w:rPr>
              <w:t>stupňů</w:t>
            </w:r>
            <w:r w:rsidRPr="005360C0">
              <w:rPr>
                <w:color w:val="000000"/>
                <w:lang w:val="cs-CZ"/>
              </w:rPr>
              <w:br/>
            </w:r>
            <w:r w:rsidRPr="005360C0">
              <w:rPr>
                <w:color w:val="000000"/>
                <w:lang w:val="cs-CZ"/>
              </w:rPr>
              <w:br/>
              <w:t>·        zrychlení pohybové základny:</w:t>
            </w:r>
            <w:r w:rsidRPr="005360C0">
              <w:rPr>
                <w:color w:val="000000"/>
                <w:lang w:val="cs-CZ"/>
              </w:rPr>
              <w:br/>
              <w:t>o       Rotace kolem osy X             200 stupňů/ s2</w:t>
            </w:r>
            <w:r w:rsidRPr="005360C0">
              <w:rPr>
                <w:color w:val="000000"/>
                <w:lang w:val="cs-CZ"/>
              </w:rPr>
              <w:br/>
              <w:t>o       Rotace kolem osy Y             200 stupňů / s2</w:t>
            </w:r>
            <w:r w:rsidRPr="005360C0">
              <w:rPr>
                <w:color w:val="000000"/>
                <w:lang w:val="cs-CZ"/>
              </w:rPr>
              <w:br/>
              <w:t xml:space="preserve">o       Rotace kolem osy Z             </w:t>
            </w:r>
            <w:del w:id="101" w:author="Novotna" w:date="2014-08-11T16:05:00Z">
              <w:r w:rsidRPr="005360C0" w:rsidDel="00D94DEF">
                <w:rPr>
                  <w:color w:val="000000"/>
                  <w:lang w:val="cs-CZ"/>
                </w:rPr>
                <w:delText xml:space="preserve">150 </w:delText>
              </w:r>
            </w:del>
            <w:ins w:id="102" w:author="Novotna" w:date="2014-08-11T16:05:00Z">
              <w:r w:rsidR="00D94DEF">
                <w:rPr>
                  <w:color w:val="000000"/>
                  <w:lang w:val="cs-CZ"/>
                </w:rPr>
                <w:t>200</w:t>
              </w:r>
              <w:r w:rsidR="00D94DEF" w:rsidRPr="005360C0">
                <w:rPr>
                  <w:color w:val="000000"/>
                  <w:lang w:val="cs-CZ"/>
                </w:rPr>
                <w:t xml:space="preserve"> </w:t>
              </w:r>
            </w:ins>
            <w:r w:rsidRPr="005360C0">
              <w:rPr>
                <w:color w:val="000000"/>
                <w:lang w:val="cs-CZ"/>
              </w:rPr>
              <w:t>stupňů / s2</w:t>
            </w:r>
          </w:p>
        </w:tc>
        <w:tc>
          <w:tcPr>
            <w:tcW w:w="15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270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5070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72:</w:t>
            </w:r>
            <w:r w:rsidRPr="005360C0">
              <w:rPr>
                <w:lang w:val="cs-CZ"/>
              </w:rPr>
              <w:t xml:space="preserve">                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Pohybová základna musí být schopna unést min. o 200 kg více než je min. nosnost nezbytná pro provoz plně vybavené kabiny.</w:t>
            </w:r>
          </w:p>
        </w:tc>
        <w:tc>
          <w:tcPr>
            <w:tcW w:w="15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270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5070" w:type="dxa"/>
          </w:tcPr>
          <w:p w:rsidR="00F51E9B" w:rsidRPr="005360C0" w:rsidDel="00F94BE5" w:rsidRDefault="00F51E9B" w:rsidP="00F51E9B">
            <w:pPr>
              <w:rPr>
                <w:del w:id="103" w:author="Novotna" w:date="2014-08-11T16:05:00Z"/>
                <w:lang w:val="cs-CZ"/>
              </w:rPr>
            </w:pPr>
            <w:del w:id="104" w:author="Novotna" w:date="2014-08-11T16:05:00Z">
              <w:r w:rsidRPr="005360C0" w:rsidDel="00F94BE5">
                <w:rPr>
                  <w:b/>
                  <w:bCs/>
                  <w:lang w:val="cs-CZ"/>
                </w:rPr>
                <w:delText>Požadavek CDV 73:</w:delText>
              </w:r>
              <w:r w:rsidRPr="005360C0" w:rsidDel="00F94BE5">
                <w:rPr>
                  <w:lang w:val="cs-CZ"/>
                </w:rPr>
                <w:delText xml:space="preserve">                                  </w:delText>
              </w:r>
              <w:r w:rsidRPr="005360C0" w:rsidDel="00F94BE5">
                <w:rPr>
                  <w:b/>
                  <w:bCs/>
                  <w:lang w:val="cs-CZ"/>
                </w:rPr>
                <w:delText>“MUSÍ”</w:delText>
              </w:r>
            </w:del>
          </w:p>
          <w:p w:rsidR="00F51E9B" w:rsidRPr="005360C0" w:rsidRDefault="00F51E9B" w:rsidP="00F51E9B">
            <w:pPr>
              <w:rPr>
                <w:lang w:val="cs-CZ"/>
              </w:rPr>
            </w:pPr>
            <w:del w:id="105" w:author="Novotna" w:date="2014-08-11T16:05:00Z">
              <w:r w:rsidRPr="005360C0" w:rsidDel="00F94BE5">
                <w:rPr>
                  <w:lang w:val="cs-CZ"/>
                </w:rPr>
                <w:delText xml:space="preserve">U každého stupně volnosti musí být časové zpoždění nižší než 25 ms u frekvencí mezi 0-2 Hz, včetně </w:delText>
              </w:r>
              <w:r w:rsidRPr="005360C0" w:rsidDel="00F94BE5">
                <w:rPr>
                  <w:lang w:val="cs-CZ"/>
                </w:rPr>
                <w:lastRenderedPageBreak/>
                <w:delText>prodlev způsobených kontrolním systémem pohybu.</w:delText>
              </w:r>
            </w:del>
          </w:p>
        </w:tc>
        <w:tc>
          <w:tcPr>
            <w:tcW w:w="15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270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5070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lastRenderedPageBreak/>
              <w:t>Požadavek CDV 74:</w:t>
            </w:r>
            <w:r w:rsidRPr="005360C0">
              <w:rPr>
                <w:lang w:val="cs-CZ"/>
              </w:rPr>
              <w:t xml:space="preserve">                                  </w:t>
            </w:r>
            <w:r w:rsidRPr="005360C0">
              <w:rPr>
                <w:b/>
                <w:bCs/>
                <w:lang w:val="cs-CZ"/>
              </w:rPr>
              <w:t>“MĚL BY”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Přechodné amplitudy šumu zrychlení u lineárních stupňů volnosti by měly být nižší než 0,2 [m/s2] u daného zatížení. Za použití 0,5 Hz sinusoidového signálu amplitudami v rámci dovoleného provozního prostoru – aktuální </w:t>
            </w:r>
            <w:r w:rsidRPr="005360C0">
              <w:rPr>
                <w:rStyle w:val="hps"/>
                <w:lang w:val="cs-CZ"/>
              </w:rPr>
              <w:t>zrychlení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pohybové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základny by se nemělo odchýlit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více než</w:t>
            </w:r>
            <w:r w:rsidRPr="005360C0">
              <w:rPr>
                <w:lang w:val="cs-CZ"/>
              </w:rPr>
              <w:t xml:space="preserve"> o </w:t>
            </w:r>
            <w:r w:rsidRPr="005360C0">
              <w:rPr>
                <w:rStyle w:val="hps"/>
                <w:lang w:val="cs-CZ"/>
              </w:rPr>
              <w:t>0,2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[</w:t>
            </w:r>
            <w:r w:rsidRPr="005360C0">
              <w:rPr>
                <w:lang w:val="cs-CZ"/>
              </w:rPr>
              <w:t xml:space="preserve">m/s2] z udané </w:t>
            </w:r>
            <w:r w:rsidRPr="005360C0">
              <w:rPr>
                <w:rStyle w:val="hps"/>
                <w:lang w:val="cs-CZ"/>
              </w:rPr>
              <w:t>hodnoty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během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přechodového</w:t>
            </w:r>
            <w:r w:rsidRPr="005360C0">
              <w:rPr>
                <w:lang w:val="cs-CZ"/>
              </w:rPr>
              <w:t xml:space="preserve"> </w:t>
            </w:r>
            <w:r w:rsidRPr="005360C0">
              <w:rPr>
                <w:rStyle w:val="hps"/>
                <w:lang w:val="cs-CZ"/>
              </w:rPr>
              <w:t>manévru</w:t>
            </w:r>
            <w:r w:rsidRPr="005360C0">
              <w:rPr>
                <w:lang w:val="cs-CZ"/>
              </w:rPr>
              <w:t>.</w:t>
            </w:r>
          </w:p>
          <w:p w:rsidR="00F51E9B" w:rsidRPr="005360C0" w:rsidDel="003A492B" w:rsidRDefault="00F51E9B" w:rsidP="00F51E9B">
            <w:pPr>
              <w:rPr>
                <w:del w:id="106" w:author="Polansky" w:date="2014-08-12T12:53:00Z"/>
                <w:sz w:val="24"/>
                <w:szCs w:val="24"/>
                <w:lang w:val="cs-CZ"/>
              </w:rPr>
            </w:pPr>
            <w:del w:id="107" w:author="Polansky" w:date="2014-08-12T12:53:00Z">
              <w:r w:rsidRPr="005360C0" w:rsidDel="003A492B">
                <w:rPr>
                  <w:b/>
                  <w:sz w:val="24"/>
                  <w:szCs w:val="24"/>
                  <w:lang w:val="cs-CZ"/>
                </w:rPr>
                <w:delText xml:space="preserve">Pozn. </w:delText>
              </w:r>
              <w:r w:rsidRPr="005360C0" w:rsidDel="003A492B">
                <w:rPr>
                  <w:lang w:val="cs-CZ"/>
                </w:rPr>
                <w:delText>Tento specifický požadavek</w:delText>
              </w:r>
              <w:r w:rsidRPr="005360C0" w:rsidDel="003A492B">
                <w:rPr>
                  <w:sz w:val="24"/>
                  <w:szCs w:val="24"/>
                  <w:lang w:val="cs-CZ"/>
                </w:rPr>
                <w:delText xml:space="preserve"> je pro úplnost uveden rovněž v anglické verzi:</w:delText>
              </w:r>
            </w:del>
          </w:p>
          <w:p w:rsidR="00F51E9B" w:rsidRPr="005360C0" w:rsidRDefault="00F51E9B" w:rsidP="00F51E9B">
            <w:pPr>
              <w:rPr>
                <w:i/>
                <w:lang w:val="en-GB"/>
              </w:rPr>
            </w:pPr>
            <w:del w:id="108" w:author="Polansky" w:date="2014-08-12T12:53:00Z">
              <w:r w:rsidRPr="005360C0" w:rsidDel="003A492B">
                <w:rPr>
                  <w:i/>
                  <w:lang w:val="en-GB"/>
                </w:rPr>
                <w:delText>Acceleration noise transient peak values for the linear degrees of freedom should be lower than 0.2 [m/s</w:delText>
              </w:r>
              <w:r w:rsidRPr="005360C0" w:rsidDel="003A492B">
                <w:rPr>
                  <w:i/>
                  <w:vertAlign w:val="superscript"/>
                  <w:lang w:val="en-GB"/>
                </w:rPr>
                <w:delText>2</w:delText>
              </w:r>
              <w:r w:rsidRPr="005360C0" w:rsidDel="003A492B">
                <w:rPr>
                  <w:i/>
                  <w:lang w:val="en-GB"/>
                </w:rPr>
                <w:delText>] for the given payload. Using a 0.5 Hz sinusoidal signal with amplitudes within the allowed operational space - actual acceleration of the moving base may never deviate more than 0.2 [m/s</w:delText>
              </w:r>
              <w:r w:rsidRPr="005360C0" w:rsidDel="003A492B">
                <w:rPr>
                  <w:i/>
                  <w:vertAlign w:val="superscript"/>
                  <w:lang w:val="en-GB"/>
                </w:rPr>
                <w:delText>2</w:delText>
              </w:r>
              <w:r w:rsidRPr="005360C0" w:rsidDel="003A492B">
                <w:rPr>
                  <w:i/>
                  <w:lang w:val="en-GB"/>
                </w:rPr>
                <w:delText xml:space="preserve">] from the commanded value during a transient </w:delText>
              </w:r>
              <w:r w:rsidR="00CC2EE0" w:rsidRPr="005360C0" w:rsidDel="003A492B">
                <w:rPr>
                  <w:i/>
                  <w:lang w:val="en-GB"/>
                </w:rPr>
                <w:delText>manoeuvre</w:delText>
              </w:r>
              <w:r w:rsidRPr="005360C0" w:rsidDel="003A492B">
                <w:rPr>
                  <w:i/>
                  <w:lang w:val="en-GB"/>
                </w:rPr>
                <w:delText>.</w:delText>
              </w:r>
            </w:del>
          </w:p>
        </w:tc>
        <w:tc>
          <w:tcPr>
            <w:tcW w:w="15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270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5070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75:</w:t>
            </w:r>
            <w:r w:rsidRPr="005360C0">
              <w:rPr>
                <w:lang w:val="cs-CZ"/>
              </w:rPr>
              <w:t xml:space="preserve">                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Simulátor musí být schopný vytvořit adekvátní pohybový, auditivní i vizuální efekt při čelním nárazu.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Požadavek definuje, že tyto audio-vizuálně pohybové odezvy musí být věrohodně působící i v případě čelního nárazu vozidla do statického či pohyblivého objektu a v aktuální scéně nemůže vzniknout situace, kdy vozidlo při čelním nárazu tzv. ustrne (software a hardware se stopne), aniž by došlo k patřičnému audio-vizuálně pohybovému vjemu těsně po nárazu.  </w:t>
            </w:r>
          </w:p>
        </w:tc>
        <w:tc>
          <w:tcPr>
            <w:tcW w:w="15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270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</w:tbl>
    <w:p w:rsidR="00F51E9B" w:rsidRPr="005360C0" w:rsidRDefault="00F51E9B" w:rsidP="00F51E9B">
      <w:pPr>
        <w:rPr>
          <w:lang w:val="cs-CZ"/>
        </w:rPr>
      </w:pPr>
    </w:p>
    <w:p w:rsidR="00F51E9B" w:rsidRPr="005360C0" w:rsidRDefault="00F51E9B" w:rsidP="00F51E9B">
      <w:pPr>
        <w:pStyle w:val="Nadpis3"/>
        <w:rPr>
          <w:rFonts w:ascii="Times New Roman" w:hAnsi="Times New Roman" w:cs="Times New Roman"/>
          <w:lang w:val="cs-CZ"/>
        </w:rPr>
      </w:pPr>
      <w:bookmarkStart w:id="109" w:name="_Toc384664525"/>
      <w:bookmarkStart w:id="110" w:name="_Toc384726524"/>
      <w:r w:rsidRPr="005360C0">
        <w:rPr>
          <w:rFonts w:ascii="Times New Roman" w:hAnsi="Times New Roman" w:cs="Times New Roman"/>
          <w:lang w:val="cs-CZ"/>
        </w:rPr>
        <w:t>Prostředí/kabina řidiče</w:t>
      </w:r>
      <w:bookmarkEnd w:id="109"/>
      <w:bookmarkEnd w:id="110"/>
      <w:r w:rsidRPr="005360C0">
        <w:rPr>
          <w:rFonts w:ascii="Times New Roman" w:hAnsi="Times New Roman" w:cs="Times New Roman"/>
          <w:lang w:val="cs-CZ"/>
        </w:rPr>
        <w:t xml:space="preserve"> 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 xml:space="preserve">Řidičský simulátor musí být řešen tak, aby se maximálně eliminovala simulátorová nevolnost. Prostředí řidiče musí být navrženo tak, aby poskytovalo realistický pocit řízení.  Cílem je dosáhnout kompletní kabiny nákladního vozidla s možnou modifikací na kabinu autobusu (PZ), která by </w:t>
      </w:r>
      <w:r w:rsidRPr="005360C0">
        <w:rPr>
          <w:lang w:val="cs-CZ"/>
        </w:rPr>
        <w:lastRenderedPageBreak/>
        <w:t xml:space="preserve">obklopovala řidiče, a tak mu poskytla realistický pocit. Volant, pedál brzdy a plynu musí poskytovat co nejrealističtější haptickou odezvu.   </w:t>
      </w:r>
    </w:p>
    <w:tbl>
      <w:tblPr>
        <w:tblpPr w:leftFromText="141" w:rightFromText="141" w:vertAnchor="text" w:tblpY="2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286"/>
        <w:gridCol w:w="3216"/>
      </w:tblGrid>
      <w:tr w:rsidR="00F51E9B" w:rsidRPr="005360C0" w:rsidTr="00F51E9B">
        <w:trPr>
          <w:tblHeader/>
        </w:trPr>
        <w:tc>
          <w:tcPr>
            <w:tcW w:w="4786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Požadavek</w:t>
            </w:r>
          </w:p>
        </w:tc>
        <w:tc>
          <w:tcPr>
            <w:tcW w:w="1286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Splňuje</w:t>
            </w:r>
          </w:p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Ano/Ne</w:t>
            </w:r>
          </w:p>
        </w:tc>
        <w:tc>
          <w:tcPr>
            <w:tcW w:w="3216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rStyle w:val="hps"/>
                <w:sz w:val="22"/>
                <w:szCs w:val="22"/>
                <w:lang w:val="cs-CZ"/>
              </w:rPr>
              <w:t>Odpověď uchazeče (</w:t>
            </w:r>
            <w:r w:rsidR="00CC2EE0">
              <w:rPr>
                <w:rStyle w:val="hps"/>
                <w:sz w:val="22"/>
                <w:szCs w:val="22"/>
                <w:lang w:val="cs-CZ"/>
              </w:rPr>
              <w:t>Uchazeč musí jednoznačně uvést, jakým způsobem naplní daný požadavek, např. technické parametry, odkazy na specifikace / testy, další možná řešení atd.</w:t>
            </w:r>
            <w:r w:rsidRPr="005360C0">
              <w:rPr>
                <w:rStyle w:val="hps"/>
                <w:sz w:val="22"/>
                <w:szCs w:val="22"/>
                <w:lang w:val="cs-CZ"/>
              </w:rPr>
              <w:t>)</w:t>
            </w:r>
          </w:p>
        </w:tc>
      </w:tr>
      <w:tr w:rsidR="00F51E9B" w:rsidRPr="005360C0" w:rsidTr="00F51E9B">
        <w:trPr>
          <w:trHeight w:val="492"/>
        </w:trPr>
        <w:tc>
          <w:tcPr>
            <w:tcW w:w="4786" w:type="dxa"/>
          </w:tcPr>
          <w:p w:rsidR="00F51E9B" w:rsidRPr="005360C0" w:rsidRDefault="00F51E9B" w:rsidP="00AF37FE">
            <w:p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b/>
                <w:bCs/>
                <w:lang w:val="cs-CZ"/>
              </w:rPr>
              <w:t>Požadavek CDV 76:</w:t>
            </w:r>
            <w:r w:rsidRPr="005360C0">
              <w:rPr>
                <w:lang w:val="cs-CZ"/>
              </w:rPr>
              <w:t xml:space="preserve">       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>generická kabina nákladního vozidla modifikovatelná na kabinu autobusu musí být replika originální</w:t>
            </w:r>
            <w:r w:rsidR="00AF37FE" w:rsidRPr="005360C0">
              <w:rPr>
                <w:color w:val="000000"/>
                <w:lang w:val="cs-CZ" w:eastAsia="cs-CZ"/>
              </w:rPr>
              <w:t xml:space="preserve"> kabiny</w:t>
            </w:r>
            <w:r w:rsidRPr="005360C0">
              <w:rPr>
                <w:color w:val="000000"/>
                <w:lang w:val="cs-CZ" w:eastAsia="cs-CZ"/>
              </w:rPr>
              <w:t xml:space="preserve"> obsahující:</w:t>
            </w:r>
          </w:p>
          <w:p w:rsidR="00F51E9B" w:rsidRPr="005360C0" w:rsidRDefault="00F51E9B" w:rsidP="00F51E9B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přístrojovou desku s ukazateli, vypínači, přepínači stejně disponovanými jako v reálném vozidle </w:t>
            </w:r>
          </w:p>
          <w:p w:rsidR="00F51E9B" w:rsidRPr="005360C0" w:rsidRDefault="00F51E9B" w:rsidP="00F51E9B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aktivní volant </w:t>
            </w:r>
          </w:p>
          <w:p w:rsidR="00F51E9B" w:rsidRPr="005360C0" w:rsidRDefault="00F51E9B" w:rsidP="00F51E9B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manuální převodovku </w:t>
            </w:r>
          </w:p>
          <w:p w:rsidR="00F51E9B" w:rsidRPr="005360C0" w:rsidRDefault="00F51E9B" w:rsidP="00F51E9B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automatickou převodovku </w:t>
            </w:r>
          </w:p>
          <w:p w:rsidR="00F51E9B" w:rsidRPr="005360C0" w:rsidRDefault="00F51E9B" w:rsidP="00F51E9B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pedály </w:t>
            </w:r>
          </w:p>
          <w:p w:rsidR="00F51E9B" w:rsidRPr="005360C0" w:rsidRDefault="00F51E9B" w:rsidP="00F51E9B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sedačku řidiče i spolujezdce </w:t>
            </w:r>
          </w:p>
          <w:p w:rsidR="00F51E9B" w:rsidRPr="005360C0" w:rsidRDefault="00F51E9B" w:rsidP="00F51E9B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komunikační zařízení </w:t>
            </w:r>
          </w:p>
          <w:p w:rsidR="00F51E9B" w:rsidRPr="005360C0" w:rsidRDefault="00F51E9B" w:rsidP="00F51E9B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ozvučení kabiny </w:t>
            </w:r>
          </w:p>
          <w:p w:rsidR="00F51E9B" w:rsidRPr="005360C0" w:rsidRDefault="00F51E9B" w:rsidP="00F51E9B">
            <w:pPr>
              <w:pStyle w:val="Odstavecseseznamem"/>
              <w:numPr>
                <w:ilvl w:val="1"/>
                <w:numId w:val="8"/>
              </w:numPr>
              <w:rPr>
                <w:lang w:val="cs-CZ" w:eastAsia="cs-CZ"/>
              </w:rPr>
            </w:pPr>
            <w:r w:rsidRPr="005360C0">
              <w:rPr>
                <w:lang w:val="cs-CZ" w:eastAsia="cs-CZ"/>
              </w:rPr>
              <w:t>rozhraní pro zařízení uvedené v požadavcích:   90, 91, 92, 93, 94, 95, 96</w:t>
            </w:r>
          </w:p>
          <w:p w:rsidR="00F51E9B" w:rsidRPr="005360C0" w:rsidRDefault="00F51E9B" w:rsidP="005360C0">
            <w:p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lang w:val="cs-CZ" w:eastAsia="cs-CZ"/>
              </w:rPr>
              <w:t xml:space="preserve">Nabídku konkrétních typů kabin </w:t>
            </w:r>
            <w:r w:rsidRPr="005360C0">
              <w:rPr>
                <w:lang w:val="cs-CZ"/>
              </w:rPr>
              <w:t>vozidla nákladního a autobusu uvede uchazeč do kolonky ”komentáře – odpovědi uchazeče” včetně zdůvodnění, proč volí právě tyto typy kabin vozidel.</w:t>
            </w:r>
          </w:p>
        </w:tc>
        <w:tc>
          <w:tcPr>
            <w:tcW w:w="128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32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786" w:type="dxa"/>
          </w:tcPr>
          <w:p w:rsidR="00F51E9B" w:rsidRPr="005360C0" w:rsidRDefault="00F51E9B" w:rsidP="00F51E9B">
            <w:pPr>
              <w:spacing w:before="100" w:beforeAutospacing="1" w:after="100" w:afterAutospacing="1" w:line="240" w:lineRule="auto"/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77:</w:t>
            </w:r>
            <w:r w:rsidRPr="005360C0">
              <w:rPr>
                <w:lang w:val="cs-CZ"/>
              </w:rPr>
              <w:t xml:space="preserve">                     </w:t>
            </w:r>
            <w:r w:rsidRPr="005360C0">
              <w:rPr>
                <w:b/>
                <w:bCs/>
                <w:lang w:val="cs-CZ"/>
              </w:rPr>
              <w:t>“MĚL BY”</w:t>
            </w:r>
          </w:p>
          <w:p w:rsidR="00F51E9B" w:rsidRPr="005360C0" w:rsidRDefault="00F51E9B" w:rsidP="00F51E9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>kabina nákladního vozidla modifikovatelná na kabinu autobusu by alternativně k požadavku 76 měla být originální kabina vybraného vozidla obsahující:</w:t>
            </w:r>
          </w:p>
          <w:p w:rsidR="00F51E9B" w:rsidRPr="005360C0" w:rsidRDefault="00F51E9B" w:rsidP="00F51E9B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přístrojovou desku s ukazateli, vypínači, přepínači stejně disponovanými jako v reálném vozidle </w:t>
            </w:r>
          </w:p>
          <w:p w:rsidR="00F51E9B" w:rsidRPr="005360C0" w:rsidRDefault="00F51E9B" w:rsidP="00F51E9B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aktivní volant </w:t>
            </w:r>
          </w:p>
          <w:p w:rsidR="00F51E9B" w:rsidRPr="005360C0" w:rsidRDefault="00F51E9B" w:rsidP="00F51E9B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manuální převodovku </w:t>
            </w:r>
          </w:p>
          <w:p w:rsidR="00F51E9B" w:rsidRPr="005360C0" w:rsidRDefault="00F51E9B" w:rsidP="00F51E9B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automatickou převodovku </w:t>
            </w:r>
          </w:p>
          <w:p w:rsidR="00F51E9B" w:rsidRPr="005360C0" w:rsidRDefault="00F51E9B" w:rsidP="00F51E9B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pedály </w:t>
            </w:r>
          </w:p>
          <w:p w:rsidR="00F51E9B" w:rsidRPr="005360C0" w:rsidRDefault="00F51E9B" w:rsidP="00F51E9B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sedačku řidiče i spolujezdce </w:t>
            </w:r>
          </w:p>
          <w:p w:rsidR="00F51E9B" w:rsidRPr="005360C0" w:rsidRDefault="00F51E9B" w:rsidP="00F51E9B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komunikační zařízení </w:t>
            </w:r>
          </w:p>
          <w:p w:rsidR="00F51E9B" w:rsidRPr="005360C0" w:rsidRDefault="00F51E9B" w:rsidP="00F51E9B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>ozvučení kabiny</w:t>
            </w:r>
          </w:p>
          <w:p w:rsidR="00F51E9B" w:rsidRPr="005360C0" w:rsidRDefault="00F51E9B" w:rsidP="00F51E9B">
            <w:pPr>
              <w:pStyle w:val="Odstavecseseznamem"/>
              <w:numPr>
                <w:ilvl w:val="1"/>
                <w:numId w:val="8"/>
              </w:numPr>
              <w:rPr>
                <w:lang w:val="cs-CZ" w:eastAsia="cs-CZ"/>
              </w:rPr>
            </w:pPr>
            <w:r w:rsidRPr="005360C0">
              <w:rPr>
                <w:color w:val="000000"/>
                <w:lang w:val="cs-CZ" w:eastAsia="cs-CZ"/>
              </w:rPr>
              <w:t xml:space="preserve">rozhraní pro zařízení uvedené </w:t>
            </w:r>
            <w:r w:rsidRPr="005360C0">
              <w:rPr>
                <w:color w:val="000000"/>
                <w:lang w:val="cs-CZ" w:eastAsia="cs-CZ"/>
              </w:rPr>
              <w:lastRenderedPageBreak/>
              <w:t xml:space="preserve">v požadavcích:  </w:t>
            </w:r>
            <w:r w:rsidRPr="005360C0">
              <w:rPr>
                <w:lang w:val="cs-CZ" w:eastAsia="cs-CZ"/>
              </w:rPr>
              <w:t>90, 91, 92, 93, 94, 95, 96</w:t>
            </w:r>
          </w:p>
          <w:p w:rsidR="00F51E9B" w:rsidRPr="005360C0" w:rsidRDefault="00F51E9B" w:rsidP="005360C0">
            <w:pPr>
              <w:spacing w:before="100" w:beforeAutospacing="1" w:after="100" w:afterAutospacing="1" w:line="240" w:lineRule="auto"/>
              <w:rPr>
                <w:color w:val="000000"/>
                <w:lang w:val="cs-CZ" w:eastAsia="cs-CZ"/>
              </w:rPr>
            </w:pPr>
            <w:r w:rsidRPr="005360C0">
              <w:rPr>
                <w:lang w:val="cs-CZ" w:eastAsia="cs-CZ"/>
              </w:rPr>
              <w:t xml:space="preserve">Nabídku konkrétních typů kabin </w:t>
            </w:r>
            <w:r w:rsidRPr="005360C0">
              <w:rPr>
                <w:lang w:val="cs-CZ"/>
              </w:rPr>
              <w:t>nákladního</w:t>
            </w:r>
            <w:r w:rsidR="005360C0">
              <w:rPr>
                <w:lang w:val="cs-CZ"/>
              </w:rPr>
              <w:t xml:space="preserve"> vozidla</w:t>
            </w:r>
            <w:r w:rsidRPr="005360C0">
              <w:rPr>
                <w:lang w:val="cs-CZ"/>
              </w:rPr>
              <w:t xml:space="preserve"> a autobusu uvede uchazeč do kolonky ”komentáře – odpovědi uchazeče” včetně zdůvodnění, proč volí právě tyto typy kabin vozidel.</w:t>
            </w:r>
          </w:p>
        </w:tc>
        <w:tc>
          <w:tcPr>
            <w:tcW w:w="128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32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841"/>
        </w:trPr>
        <w:tc>
          <w:tcPr>
            <w:tcW w:w="478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lastRenderedPageBreak/>
              <w:t>Požadavek CDV 78:</w:t>
            </w:r>
            <w:r w:rsidRPr="005360C0">
              <w:rPr>
                <w:lang w:val="cs-CZ"/>
              </w:rPr>
              <w:t xml:space="preserve">       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68339D">
            <w:pPr>
              <w:spacing w:before="100" w:beforeAutospacing="1" w:after="100" w:afterAutospacing="1" w:line="240" w:lineRule="auto"/>
              <w:rPr>
                <w:b/>
                <w:bCs/>
                <w:lang w:val="cs-CZ"/>
              </w:rPr>
            </w:pPr>
            <w:r w:rsidRPr="005360C0">
              <w:rPr>
                <w:color w:val="000000"/>
                <w:lang w:val="cs-CZ" w:eastAsia="cs-CZ"/>
              </w:rPr>
              <w:t>Kabina (originální CDV 77 nebo generická CDV 76) musí obsahovat generické osazení palubní deskou s ukazateli, vypínači, přepínači atd. Tachometr, otáčkoměr a další ukazatele a kontrolky přístrojové desky budou zobrazeny na displeji integrovaného monitoru tak, aby je bylo možné modifikovat pro výzkumné účely.  Alternativou je osazení reálnými komponentami přístrojové desky, kde jsou</w:t>
            </w:r>
            <w:r w:rsidRPr="005360C0">
              <w:rPr>
                <w:color w:val="FF0000"/>
                <w:lang w:val="cs-CZ"/>
              </w:rPr>
              <w:t xml:space="preserve"> </w:t>
            </w:r>
            <w:r w:rsidRPr="005360C0">
              <w:rPr>
                <w:lang w:val="cs-CZ"/>
              </w:rPr>
              <w:t>ukazatele a komponenty přístrojové desky zcela identické s přístrojovou deskou reálného vozidla a není zde zástupně použit monitor nahrazující reálné ukazatele. Je možné libovolně zkombinovat osazení přístrojové desky reálnými ukazateli a zároveň generickými, jako je integrovaný monitor.</w:t>
            </w:r>
          </w:p>
        </w:tc>
        <w:tc>
          <w:tcPr>
            <w:tcW w:w="128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32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78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79:</w:t>
            </w:r>
            <w:r w:rsidRPr="005360C0">
              <w:rPr>
                <w:lang w:val="cs-CZ"/>
              </w:rPr>
              <w:t xml:space="preserve">     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kabina (generická i originální) musí obsahovat sedadlo spolucestujícího.</w:t>
            </w:r>
          </w:p>
        </w:tc>
        <w:tc>
          <w:tcPr>
            <w:tcW w:w="128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32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78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80:</w:t>
            </w:r>
            <w:r w:rsidRPr="005360C0">
              <w:rPr>
                <w:lang w:val="cs-CZ"/>
              </w:rPr>
              <w:t xml:space="preserve">     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823046">
            <w:pPr>
              <w:rPr>
                <w:lang w:val="cs-CZ"/>
              </w:rPr>
            </w:pPr>
            <w:r w:rsidRPr="005360C0">
              <w:rPr>
                <w:lang w:val="cs-CZ"/>
              </w:rPr>
              <w:t>kabina (generická i originální) musí mít pedály a řad</w:t>
            </w:r>
            <w:r w:rsidR="00823046" w:rsidRPr="005360C0">
              <w:rPr>
                <w:lang w:val="cs-CZ"/>
              </w:rPr>
              <w:t>i</w:t>
            </w:r>
            <w:r w:rsidRPr="005360C0">
              <w:rPr>
                <w:lang w:val="cs-CZ"/>
              </w:rPr>
              <w:t>cí páky pro manuální řazení s možností modifikace na řazení automatické</w:t>
            </w:r>
          </w:p>
        </w:tc>
        <w:tc>
          <w:tcPr>
            <w:tcW w:w="128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32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786" w:type="dxa"/>
          </w:tcPr>
          <w:p w:rsidR="00F51E9B" w:rsidRPr="005360C0" w:rsidDel="0068339D" w:rsidRDefault="00F51E9B" w:rsidP="00F51E9B">
            <w:pPr>
              <w:tabs>
                <w:tab w:val="left" w:pos="1503"/>
              </w:tabs>
              <w:rPr>
                <w:del w:id="111" w:author="Novotna" w:date="2014-08-11T16:13:00Z"/>
                <w:b/>
                <w:bCs/>
                <w:lang w:val="cs-CZ"/>
              </w:rPr>
            </w:pPr>
            <w:del w:id="112" w:author="Novotna" w:date="2014-08-11T16:13:00Z">
              <w:r w:rsidRPr="005360C0" w:rsidDel="0068339D">
                <w:rPr>
                  <w:b/>
                  <w:bCs/>
                  <w:lang w:val="cs-CZ"/>
                </w:rPr>
                <w:delText>Požadavek CDV 81:                            “MUSÍ”</w:delText>
              </w:r>
            </w:del>
          </w:p>
          <w:p w:rsidR="00F51E9B" w:rsidRPr="005360C0" w:rsidDel="0068339D" w:rsidRDefault="00F51E9B" w:rsidP="00F51E9B">
            <w:pPr>
              <w:tabs>
                <w:tab w:val="left" w:pos="1503"/>
              </w:tabs>
              <w:rPr>
                <w:del w:id="113" w:author="Novotna" w:date="2014-08-11T16:13:00Z"/>
                <w:b/>
                <w:bCs/>
                <w:lang w:val="cs-CZ"/>
              </w:rPr>
            </w:pPr>
            <w:del w:id="114" w:author="Novotna" w:date="2014-08-11T16:13:00Z">
              <w:r w:rsidRPr="005360C0" w:rsidDel="0068339D">
                <w:rPr>
                  <w:i/>
                  <w:iCs/>
                  <w:highlight w:val="yellow"/>
                  <w:lang w:val="cs-CZ"/>
                </w:rPr>
                <w:delText xml:space="preserve">[platí pouze pro </w:delText>
              </w:r>
              <w:r w:rsidRPr="005360C0" w:rsidDel="0068339D">
                <w:rPr>
                  <w:b/>
                  <w:bCs/>
                  <w:i/>
                  <w:iCs/>
                  <w:highlight w:val="yellow"/>
                  <w:lang w:val="cs-CZ"/>
                </w:rPr>
                <w:delText>SIM Busu]</w:delText>
              </w:r>
            </w:del>
          </w:p>
          <w:p w:rsidR="00F51E9B" w:rsidRPr="005360C0" w:rsidDel="0068339D" w:rsidRDefault="00F51E9B" w:rsidP="00F51E9B">
            <w:pPr>
              <w:tabs>
                <w:tab w:val="left" w:pos="1503"/>
              </w:tabs>
              <w:rPr>
                <w:del w:id="115" w:author="Novotna" w:date="2014-08-11T16:13:00Z"/>
                <w:bCs/>
                <w:lang w:val="cs-CZ"/>
              </w:rPr>
            </w:pPr>
            <w:del w:id="116" w:author="Novotna" w:date="2014-08-11T16:13:00Z">
              <w:r w:rsidRPr="005360C0" w:rsidDel="0068339D">
                <w:rPr>
                  <w:bCs/>
                  <w:lang w:val="cs-CZ"/>
                </w:rPr>
                <w:delText>V kabině musí být integrován LCD panel umístěný za zády řidiče a spolujezdce. Na tomto panelu se bude zobrazovat prostor cestujících v autobuse. Budou zde pouštěny video sekvence natočené video kamerou v reálném prostředí zadní části interiéru autobusu. Tyto scény musí být možné spouštět manuálně z centra operátora. Rovněž musí být možné scény předem navolit a v synchronizaci s aktuální dopravní scénou je automaticky spouštět na základě momentální pozice řidiče v silničním prostředí.</w:delText>
              </w:r>
            </w:del>
          </w:p>
          <w:p w:rsidR="00F51E9B" w:rsidRPr="005360C0" w:rsidDel="0068339D" w:rsidRDefault="00F51E9B" w:rsidP="00F51E9B">
            <w:pPr>
              <w:tabs>
                <w:tab w:val="left" w:pos="1503"/>
              </w:tabs>
              <w:rPr>
                <w:del w:id="117" w:author="Novotna" w:date="2014-08-11T16:13:00Z"/>
                <w:bCs/>
                <w:lang w:val="cs-CZ"/>
              </w:rPr>
            </w:pPr>
            <w:del w:id="118" w:author="Novotna" w:date="2014-08-11T16:13:00Z">
              <w:r w:rsidRPr="005360C0" w:rsidDel="0068339D">
                <w:rPr>
                  <w:bCs/>
                  <w:lang w:val="cs-CZ"/>
                </w:rPr>
                <w:lastRenderedPageBreak/>
                <w:delText xml:space="preserve">Pokud tedy bude aktivní tento LCD panel s videosekvencemi umístěný za řidičem, bude potřeba tento pohled zadní části vozidla adekvátně zobrazit rovněž ve vnitřním zpětném zrcátku. </w:delText>
              </w:r>
            </w:del>
          </w:p>
          <w:p w:rsidR="00F51E9B" w:rsidRPr="005360C0" w:rsidRDefault="00F51E9B" w:rsidP="00F51E9B">
            <w:pPr>
              <w:tabs>
                <w:tab w:val="left" w:pos="1503"/>
              </w:tabs>
              <w:rPr>
                <w:lang w:val="cs-CZ"/>
              </w:rPr>
            </w:pPr>
            <w:del w:id="119" w:author="Novotna" w:date="2014-08-11T16:13:00Z">
              <w:r w:rsidRPr="005360C0" w:rsidDel="0068339D">
                <w:rPr>
                  <w:bCs/>
                  <w:lang w:val="cs-CZ"/>
                </w:rPr>
                <w:delText xml:space="preserve">V momentě kdy tento LCD panel umístěný za řidičem aktivní nebude, tedy video sekvence zadní části interiéru vozidla pouštěny nebudou, ve vnitřním zpětném zrcátku bude (graficky) </w:delText>
              </w:r>
              <w:r w:rsidRPr="005360C0" w:rsidDel="0068339D">
                <w:rPr>
                  <w:lang w:val="cs-CZ"/>
                </w:rPr>
                <w:delText>zobrazen zadní prostor autobusu určený pro cestující a aktuální dopravní prostředí za okny vozidla.</w:delText>
              </w:r>
            </w:del>
            <w:r w:rsidRPr="005360C0">
              <w:rPr>
                <w:lang w:val="cs-CZ"/>
              </w:rPr>
              <w:t xml:space="preserve"> </w:t>
            </w:r>
          </w:p>
        </w:tc>
        <w:tc>
          <w:tcPr>
            <w:tcW w:w="128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32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78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lastRenderedPageBreak/>
              <w:t>Požadavek CDV 82:</w:t>
            </w:r>
            <w:r w:rsidRPr="005360C0">
              <w:rPr>
                <w:lang w:val="cs-CZ"/>
              </w:rPr>
              <w:t xml:space="preserve">     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68339D">
            <w:pPr>
              <w:rPr>
                <w:lang w:val="cs-CZ"/>
              </w:rPr>
            </w:pPr>
            <w:r w:rsidRPr="005360C0">
              <w:rPr>
                <w:lang w:val="cs-CZ"/>
              </w:rPr>
              <w:t>umístění/stav všech vstupů řidiče, jež jsou nutné k řízení vozidla</w:t>
            </w:r>
            <w:r w:rsidR="00823046" w:rsidRPr="005360C0">
              <w:rPr>
                <w:lang w:val="cs-CZ"/>
              </w:rPr>
              <w:t>,</w:t>
            </w:r>
            <w:r w:rsidRPr="005360C0">
              <w:rPr>
                <w:lang w:val="cs-CZ"/>
              </w:rPr>
              <w:t xml:space="preserve"> musí být k dispozici a jejich užívání musí být zaznamenatelné. Jedná se o snímání aktivity všech pedálů, ruční brzda, řazení rychlostních stupňů, blinkry, </w:t>
            </w:r>
            <w:del w:id="120" w:author="Novotna" w:date="2014-08-11T16:15:00Z">
              <w:r w:rsidRPr="005360C0" w:rsidDel="0068339D">
                <w:rPr>
                  <w:lang w:val="cs-CZ"/>
                </w:rPr>
                <w:delText>ovládání klimatizace, topení</w:delText>
              </w:r>
            </w:del>
            <w:r w:rsidRPr="005360C0">
              <w:rPr>
                <w:lang w:val="cs-CZ"/>
              </w:rPr>
              <w:t xml:space="preserve">, pouštění světel potkávacích i dálkových, pouštění stěračů, troubení a další relevantní ovladače. </w:t>
            </w:r>
            <w:del w:id="121" w:author="Novotna" w:date="2014-08-11T16:15:00Z">
              <w:r w:rsidRPr="005360C0" w:rsidDel="0068339D">
                <w:rPr>
                  <w:lang w:val="cs-CZ"/>
                </w:rPr>
                <w:delText xml:space="preserve">V případě autobusu snímání tlačítka pro otvírání/zavírání dveří.  </w:delText>
              </w:r>
            </w:del>
            <w:r w:rsidRPr="005360C0">
              <w:rPr>
                <w:lang w:val="cs-CZ"/>
              </w:rPr>
              <w:t xml:space="preserve">Signály musí být zaznamenány synchronně s jinými simulačními daty. </w:t>
            </w:r>
          </w:p>
        </w:tc>
        <w:tc>
          <w:tcPr>
            <w:tcW w:w="128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32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78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83:</w:t>
            </w:r>
            <w:r w:rsidRPr="005360C0">
              <w:rPr>
                <w:lang w:val="cs-CZ"/>
              </w:rPr>
              <w:t xml:space="preserve">     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Simulátor musí obsahovat volant se zpětnou vazbou, který používá vstupy z dynamického modelu voz</w:t>
            </w:r>
            <w:r w:rsidR="005360C0">
              <w:rPr>
                <w:lang w:val="cs-CZ"/>
              </w:rPr>
              <w:t>idla, aby se reprodukoval krouti</w:t>
            </w:r>
            <w:r w:rsidRPr="005360C0">
              <w:rPr>
                <w:lang w:val="cs-CZ"/>
              </w:rPr>
              <w:t>cí moment, který je cítit řidičem ve volantu – simulace sil v řízení. Maximální točivý moment odezvy motoru musí být vyšší než 15 Nm.</w:t>
            </w:r>
          </w:p>
        </w:tc>
        <w:tc>
          <w:tcPr>
            <w:tcW w:w="128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32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78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84:</w:t>
            </w:r>
            <w:r w:rsidRPr="005360C0">
              <w:rPr>
                <w:lang w:val="cs-CZ"/>
              </w:rPr>
              <w:t xml:space="preserve">     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2F62C1">
            <w:pPr>
              <w:spacing w:line="280" w:lineRule="atLeast"/>
              <w:jc w:val="both"/>
              <w:rPr>
                <w:lang w:val="cs-CZ"/>
              </w:rPr>
            </w:pPr>
            <w:r w:rsidRPr="005360C0">
              <w:rPr>
                <w:lang w:val="cs-CZ"/>
              </w:rPr>
              <w:t xml:space="preserve">kabina musí obsahovat simulaci funkce </w:t>
            </w:r>
            <w:del w:id="122" w:author="Novotna" w:date="2014-08-11T16:21:00Z">
              <w:r w:rsidRPr="005360C0" w:rsidDel="002F62C1">
                <w:rPr>
                  <w:lang w:val="cs-CZ"/>
                </w:rPr>
                <w:delText xml:space="preserve">”předpínání </w:delText>
              </w:r>
            </w:del>
            <w:r w:rsidRPr="005360C0">
              <w:rPr>
                <w:lang w:val="cs-CZ"/>
              </w:rPr>
              <w:t xml:space="preserve">bezpečnostních pásů”. </w:t>
            </w:r>
            <w:del w:id="123" w:author="Novotna" w:date="2014-08-11T16:21:00Z">
              <w:r w:rsidRPr="005360C0" w:rsidDel="002F62C1">
                <w:rPr>
                  <w:lang w:val="cs-CZ"/>
                </w:rPr>
                <w:delText xml:space="preserve">Předpínací mechanismus, který používá zesílené přitažení pásů, pokud senzory detekují nebezpečí nehody při náhlém prudkém zpomalení. Požadavek definuje řádnou detekci kritického prudkého zpomalení, avšak mechanizmus tvořící pevnější napětí pásů v kritickém momentu, nemusí být stejný jako v reálném vozidle, stačí jakkoliv simulovat změnu napětí pásů, ale ne nutně stejně velkou silou jako v reálném vozidle. Detekci kritického momentu lze rovněž signalizovat zvukovým výstražným </w:delText>
              </w:r>
              <w:r w:rsidRPr="005360C0" w:rsidDel="002F62C1">
                <w:rPr>
                  <w:lang w:val="cs-CZ"/>
                </w:rPr>
                <w:lastRenderedPageBreak/>
                <w:delText>signálem namísto zesíleného přitažení pásů.</w:delText>
              </w:r>
              <w:r w:rsidRPr="005360C0" w:rsidDel="002F62C1">
                <w:rPr>
                  <w:rFonts w:ascii="Arial" w:hAnsi="Arial" w:cs="Arial"/>
                  <w:i/>
                  <w:sz w:val="20"/>
                  <w:szCs w:val="20"/>
                  <w:lang w:val="cs-CZ"/>
                </w:rPr>
                <w:delText xml:space="preserve"> </w:delText>
              </w:r>
            </w:del>
          </w:p>
        </w:tc>
        <w:tc>
          <w:tcPr>
            <w:tcW w:w="128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32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786" w:type="dxa"/>
          </w:tcPr>
          <w:p w:rsidR="00F51E9B" w:rsidRPr="005360C0" w:rsidDel="002F62C1" w:rsidRDefault="00F51E9B" w:rsidP="00F51E9B">
            <w:pPr>
              <w:rPr>
                <w:del w:id="124" w:author="Novotna" w:date="2014-08-11T16:21:00Z"/>
                <w:lang w:val="cs-CZ"/>
              </w:rPr>
            </w:pPr>
            <w:del w:id="125" w:author="Novotna" w:date="2014-08-11T16:21:00Z">
              <w:r w:rsidRPr="005360C0" w:rsidDel="002F62C1">
                <w:rPr>
                  <w:b/>
                  <w:bCs/>
                  <w:lang w:val="cs-CZ"/>
                </w:rPr>
                <w:lastRenderedPageBreak/>
                <w:delText>Požadavek CDV 85:</w:delText>
              </w:r>
              <w:r w:rsidRPr="005360C0" w:rsidDel="002F62C1">
                <w:rPr>
                  <w:lang w:val="cs-CZ"/>
                </w:rPr>
                <w:delText xml:space="preserve">                            </w:delText>
              </w:r>
              <w:r w:rsidRPr="005360C0" w:rsidDel="002F62C1">
                <w:rPr>
                  <w:b/>
                  <w:bCs/>
                  <w:lang w:val="cs-CZ"/>
                </w:rPr>
                <w:delText>“MUSÍ”</w:delText>
              </w:r>
            </w:del>
          </w:p>
          <w:p w:rsidR="00F51E9B" w:rsidRPr="005360C0" w:rsidRDefault="00F51E9B" w:rsidP="00F51E9B">
            <w:pPr>
              <w:rPr>
                <w:lang w:val="cs-CZ"/>
              </w:rPr>
            </w:pPr>
            <w:del w:id="126" w:author="Novotna" w:date="2014-08-11T16:21:00Z">
              <w:r w:rsidRPr="005360C0" w:rsidDel="002F62C1">
                <w:rPr>
                  <w:lang w:val="cs-CZ"/>
                </w:rPr>
                <w:delText>kabina musí mít ovládání klimatizace. V kabině je nutné dosáhnout teplot mezi 15 – 30 stupni (teplota okolní budovy 20 stupňů).</w:delText>
              </w:r>
            </w:del>
          </w:p>
        </w:tc>
        <w:tc>
          <w:tcPr>
            <w:tcW w:w="128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32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786" w:type="dxa"/>
          </w:tcPr>
          <w:p w:rsidR="00F51E9B" w:rsidRPr="005360C0" w:rsidDel="002F62C1" w:rsidRDefault="00F51E9B" w:rsidP="00F51E9B">
            <w:pPr>
              <w:rPr>
                <w:del w:id="127" w:author="Novotna" w:date="2014-08-11T16:21:00Z"/>
                <w:lang w:val="cs-CZ"/>
              </w:rPr>
            </w:pPr>
            <w:del w:id="128" w:author="Novotna" w:date="2014-08-11T16:21:00Z">
              <w:r w:rsidRPr="005360C0" w:rsidDel="002F62C1">
                <w:rPr>
                  <w:b/>
                  <w:bCs/>
                  <w:lang w:val="cs-CZ"/>
                </w:rPr>
                <w:delText>Požadavek CDV 86:</w:delText>
              </w:r>
              <w:r w:rsidRPr="005360C0" w:rsidDel="002F62C1">
                <w:rPr>
                  <w:lang w:val="cs-CZ"/>
                </w:rPr>
                <w:delText xml:space="preserve">                            </w:delText>
              </w:r>
              <w:r w:rsidRPr="005360C0" w:rsidDel="002F62C1">
                <w:rPr>
                  <w:b/>
                  <w:bCs/>
                  <w:lang w:val="cs-CZ"/>
                </w:rPr>
                <w:delText>“MUSÍ”</w:delText>
              </w:r>
            </w:del>
          </w:p>
          <w:p w:rsidR="00F51E9B" w:rsidRPr="005360C0" w:rsidRDefault="00F51E9B" w:rsidP="00F51E9B">
            <w:pPr>
              <w:rPr>
                <w:lang w:val="cs-CZ"/>
              </w:rPr>
            </w:pPr>
            <w:del w:id="129" w:author="Novotna" w:date="2014-08-11T16:21:00Z">
              <w:r w:rsidRPr="005360C0" w:rsidDel="002F62C1">
                <w:rPr>
                  <w:lang w:val="cs-CZ"/>
                </w:rPr>
                <w:delText>čidlo pro zaznamenávání teploty ve vozidle musí být k dispozici a synchronizováno s ostatními zaznamenávanými daty.</w:delText>
              </w:r>
            </w:del>
          </w:p>
        </w:tc>
        <w:tc>
          <w:tcPr>
            <w:tcW w:w="128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32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78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87:</w:t>
            </w:r>
            <w:r w:rsidRPr="005360C0">
              <w:rPr>
                <w:lang w:val="cs-CZ"/>
              </w:rPr>
              <w:t xml:space="preserve">          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musí být nainstalován audio-vizuální systém pro komunikaci mezi řidičem a operátorem. Vizuální systém musí být jednosměrný od řidiče k operátorovi. Operátor musí mít vizuální informaci z pohledu nejméně dvou kamer. Jedna kamera snímá řidiče a druhá kamera snímá prostředí před řidičem.  Video záznamy musí být v někt</w:t>
            </w:r>
            <w:r w:rsidR="005360C0">
              <w:rPr>
                <w:lang w:val="cs-CZ"/>
              </w:rPr>
              <w:t>erém ze standardních video formá</w:t>
            </w:r>
            <w:r w:rsidRPr="005360C0">
              <w:rPr>
                <w:lang w:val="cs-CZ"/>
              </w:rPr>
              <w:t>tů (.avi nebo .wmv)</w:t>
            </w:r>
          </w:p>
        </w:tc>
        <w:tc>
          <w:tcPr>
            <w:tcW w:w="128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32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78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88:</w:t>
            </w:r>
            <w:r w:rsidRPr="005360C0">
              <w:rPr>
                <w:lang w:val="cs-CZ"/>
              </w:rPr>
              <w:t xml:space="preserve">                      </w:t>
            </w:r>
            <w:r w:rsidRPr="005360C0">
              <w:rPr>
                <w:b/>
                <w:bCs/>
                <w:lang w:val="cs-CZ"/>
              </w:rPr>
              <w:t>“MĚL BY”</w:t>
            </w:r>
          </w:p>
          <w:p w:rsidR="00F51E9B" w:rsidRPr="005360C0" w:rsidRDefault="00F51E9B" w:rsidP="00823046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Pro komunikaci všech ovládacích a informačních prvků v interiéru kabiny by měla být použita sběrnice CAN. </w:t>
            </w:r>
            <w:r w:rsidR="00823046" w:rsidRPr="005360C0">
              <w:rPr>
                <w:lang w:val="cs-CZ"/>
              </w:rPr>
              <w:t>Data této sběrnice by měla</w:t>
            </w:r>
            <w:r w:rsidRPr="005360C0">
              <w:rPr>
                <w:lang w:val="cs-CZ"/>
              </w:rPr>
              <w:t xml:space="preserve"> být čiteln</w:t>
            </w:r>
            <w:r w:rsidR="00823046" w:rsidRPr="005360C0">
              <w:rPr>
                <w:lang w:val="cs-CZ"/>
              </w:rPr>
              <w:t>á</w:t>
            </w:r>
            <w:r w:rsidRPr="005360C0">
              <w:rPr>
                <w:lang w:val="cs-CZ"/>
              </w:rPr>
              <w:t xml:space="preserve"> a zapisovatel</w:t>
            </w:r>
            <w:r w:rsidR="00823046" w:rsidRPr="005360C0">
              <w:rPr>
                <w:lang w:val="cs-CZ"/>
              </w:rPr>
              <w:t>ná</w:t>
            </w:r>
            <w:r w:rsidRPr="005360C0">
              <w:rPr>
                <w:lang w:val="cs-CZ"/>
              </w:rPr>
              <w:t xml:space="preserve">.  </w:t>
            </w:r>
          </w:p>
        </w:tc>
        <w:tc>
          <w:tcPr>
            <w:tcW w:w="128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3216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</w:tbl>
    <w:p w:rsidR="00F51E9B" w:rsidRPr="005360C0" w:rsidRDefault="00F51E9B" w:rsidP="00F51E9B">
      <w:pPr>
        <w:rPr>
          <w:lang w:val="cs-CZ"/>
        </w:rPr>
      </w:pPr>
    </w:p>
    <w:p w:rsidR="00F51E9B" w:rsidRPr="005360C0" w:rsidRDefault="00F51E9B" w:rsidP="00F51E9B">
      <w:pPr>
        <w:pStyle w:val="Nadpis3"/>
        <w:rPr>
          <w:rFonts w:ascii="Times New Roman" w:hAnsi="Times New Roman" w:cs="Times New Roman"/>
          <w:lang w:val="cs-CZ"/>
        </w:rPr>
      </w:pPr>
      <w:bookmarkStart w:id="130" w:name="_Toc384664526"/>
      <w:bookmarkStart w:id="131" w:name="_Toc384726525"/>
      <w:r w:rsidRPr="005360C0">
        <w:rPr>
          <w:rFonts w:ascii="Times New Roman" w:hAnsi="Times New Roman" w:cs="Times New Roman"/>
          <w:lang w:val="cs-CZ"/>
        </w:rPr>
        <w:t>Fyziologické měření a sledování řidiče</w:t>
      </w:r>
      <w:bookmarkEnd w:id="130"/>
      <w:bookmarkEnd w:id="131"/>
      <w:r w:rsidRPr="005360C0">
        <w:rPr>
          <w:rFonts w:ascii="Times New Roman" w:hAnsi="Times New Roman" w:cs="Times New Roman"/>
          <w:lang w:val="cs-CZ"/>
        </w:rPr>
        <w:t xml:space="preserve"> 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 xml:space="preserve">Zařízení musí mít rozhraní umožňující měření fyziologických veličin řidiče/účastníka testu. Data z tohoto vybavení se budou shromažďovat synchronizovaně s ostatními záznamy ze simulace.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6"/>
        <w:gridCol w:w="928"/>
        <w:gridCol w:w="4292"/>
      </w:tblGrid>
      <w:tr w:rsidR="00F51E9B" w:rsidRPr="005360C0" w:rsidTr="00F51E9B">
        <w:trPr>
          <w:tblHeader/>
        </w:trPr>
        <w:tc>
          <w:tcPr>
            <w:tcW w:w="4066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Požadavek</w:t>
            </w:r>
          </w:p>
        </w:tc>
        <w:tc>
          <w:tcPr>
            <w:tcW w:w="928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Splňuje</w:t>
            </w:r>
          </w:p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Ano/Ne</w:t>
            </w:r>
          </w:p>
        </w:tc>
        <w:tc>
          <w:tcPr>
            <w:tcW w:w="4292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rStyle w:val="hps"/>
                <w:sz w:val="22"/>
                <w:szCs w:val="22"/>
                <w:lang w:val="cs-CZ"/>
              </w:rPr>
              <w:t>Odpověď uchazeče (</w:t>
            </w:r>
            <w:r w:rsidR="00CC2EE0">
              <w:rPr>
                <w:rStyle w:val="hps"/>
                <w:sz w:val="22"/>
                <w:szCs w:val="22"/>
                <w:lang w:val="cs-CZ"/>
              </w:rPr>
              <w:t>Uchazeč musí jednoznačně uvést, jakým způsobem naplní daný požadavek, např. technické parametry, odkazy na specifikace / testy, další možná řešení atd.</w:t>
            </w:r>
            <w:r w:rsidRPr="005360C0">
              <w:rPr>
                <w:rStyle w:val="hps"/>
                <w:sz w:val="22"/>
                <w:szCs w:val="22"/>
                <w:lang w:val="cs-CZ"/>
              </w:rPr>
              <w:t>)</w:t>
            </w: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89:</w:t>
            </w:r>
            <w:r w:rsidRPr="005360C0">
              <w:rPr>
                <w:lang w:val="cs-CZ"/>
              </w:rPr>
              <w:t xml:space="preserve">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5360C0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musí být možné synchronizovat záznamová data </w:t>
            </w:r>
            <w:r w:rsidR="005360C0">
              <w:rPr>
                <w:lang w:val="cs-CZ"/>
              </w:rPr>
              <w:t>s</w:t>
            </w:r>
            <w:r w:rsidRPr="005360C0">
              <w:rPr>
                <w:lang w:val="cs-CZ"/>
              </w:rPr>
              <w:t>e zařízeními pro fyziologická měření (např. sledování oka, EEG, GSR, EMG, atd.) s ostatními signály ze záznamu simulátoru.</w:t>
            </w:r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lastRenderedPageBreak/>
              <w:t>Požadavek CDV 90:</w:t>
            </w:r>
            <w:r w:rsidRPr="005360C0">
              <w:rPr>
                <w:lang w:val="cs-CZ"/>
              </w:rPr>
              <w:t xml:space="preserve">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Simulát</w:t>
            </w:r>
            <w:r w:rsidR="005360C0">
              <w:rPr>
                <w:lang w:val="cs-CZ"/>
              </w:rPr>
              <w:t xml:space="preserve">or musí obsahovat rozhraní pro </w:t>
            </w:r>
            <w:r w:rsidRPr="005360C0">
              <w:rPr>
                <w:lang w:val="cs-CZ"/>
              </w:rPr>
              <w:t>zařízení sledování očních pohybů (Eye tracking)</w:t>
            </w:r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91:</w:t>
            </w:r>
            <w:r w:rsidRPr="005360C0">
              <w:rPr>
                <w:lang w:val="cs-CZ"/>
              </w:rPr>
              <w:t xml:space="preserve">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Simulátor musí obsahovat rozhraní pro zařízení měření tepu (R-R intervaly) </w:t>
            </w:r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92:</w:t>
            </w:r>
            <w:r w:rsidRPr="005360C0">
              <w:rPr>
                <w:lang w:val="cs-CZ"/>
              </w:rPr>
              <w:t xml:space="preserve">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b/>
                <w:bCs/>
                <w:lang w:val="cs-CZ"/>
              </w:rPr>
            </w:pPr>
            <w:r w:rsidRPr="005360C0">
              <w:rPr>
                <w:lang w:val="cs-CZ"/>
              </w:rPr>
              <w:t>Simulátor musí obsahovat rozhraní pro zařízení měřící GSR (galvanický odpor kůže).</w:t>
            </w:r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93:</w:t>
            </w:r>
            <w:r w:rsidRPr="005360C0">
              <w:rPr>
                <w:lang w:val="cs-CZ"/>
              </w:rPr>
              <w:t xml:space="preserve">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 xml:space="preserve">Simulátor musí obsahovat rozhraní pro zařízení měřící EEG (činnost mozkové aktivity) </w:t>
            </w:r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94:</w:t>
            </w:r>
            <w:r w:rsidRPr="005360C0">
              <w:rPr>
                <w:lang w:val="cs-CZ"/>
              </w:rPr>
              <w:t xml:space="preserve">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Simulátor musí obsahovat rozhraní pro zařízení měřící krevní tlak.</w:t>
            </w:r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95:</w:t>
            </w:r>
            <w:r w:rsidRPr="005360C0">
              <w:rPr>
                <w:lang w:val="cs-CZ"/>
              </w:rPr>
              <w:t xml:space="preserve">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Simulátor musí obsahovat rozhraní pro zařízení měřící EMG (měření elektrické aktivity svalů a nervů).</w:t>
            </w:r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66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96:</w:t>
            </w:r>
            <w:r w:rsidRPr="005360C0">
              <w:rPr>
                <w:lang w:val="cs-CZ"/>
              </w:rPr>
              <w:t xml:space="preserve">                  </w:t>
            </w:r>
            <w:r w:rsidRPr="005360C0">
              <w:rPr>
                <w:b/>
                <w:bCs/>
                <w:lang w:val="cs-CZ"/>
              </w:rPr>
              <w:t>“MUSÍ”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Simulátor musí obsahovat rozhraní pro zařízení měřící EKG (měření elektrické aktivity srdečního rytmu)</w:t>
            </w:r>
          </w:p>
        </w:tc>
        <w:tc>
          <w:tcPr>
            <w:tcW w:w="928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2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</w:tbl>
    <w:p w:rsidR="00F51E9B" w:rsidRPr="005360C0" w:rsidRDefault="00F51E9B" w:rsidP="00F51E9B">
      <w:pPr>
        <w:rPr>
          <w:lang w:val="cs-CZ"/>
        </w:rPr>
      </w:pPr>
    </w:p>
    <w:p w:rsidR="00F51E9B" w:rsidRPr="005360C0" w:rsidRDefault="00F51E9B" w:rsidP="00F51E9B">
      <w:pPr>
        <w:pStyle w:val="Nadpis2"/>
        <w:rPr>
          <w:rFonts w:ascii="Times New Roman" w:hAnsi="Times New Roman" w:cs="Times New Roman"/>
          <w:sz w:val="22"/>
          <w:szCs w:val="22"/>
          <w:lang w:val="cs-CZ"/>
        </w:rPr>
      </w:pPr>
      <w:bookmarkStart w:id="132" w:name="_Toc384664527"/>
      <w:bookmarkStart w:id="133" w:name="_Toc384726526"/>
      <w:r w:rsidRPr="005360C0">
        <w:rPr>
          <w:rFonts w:ascii="Times New Roman" w:hAnsi="Times New Roman" w:cs="Times New Roman"/>
          <w:sz w:val="22"/>
          <w:szCs w:val="22"/>
          <w:lang w:val="cs-CZ"/>
        </w:rPr>
        <w:t>Počítačový systém</w:t>
      </w:r>
      <w:bookmarkEnd w:id="132"/>
      <w:bookmarkEnd w:id="133"/>
    </w:p>
    <w:p w:rsidR="00F51E9B" w:rsidRPr="005360C0" w:rsidRDefault="00F51E9B" w:rsidP="00F51E9B">
      <w:pPr>
        <w:pStyle w:val="Nadpis3"/>
        <w:rPr>
          <w:rFonts w:ascii="Times New Roman" w:hAnsi="Times New Roman" w:cs="Times New Roman"/>
          <w:lang w:val="cs-CZ"/>
        </w:rPr>
      </w:pPr>
      <w:bookmarkStart w:id="134" w:name="_Toc384664528"/>
      <w:bookmarkStart w:id="135" w:name="_Toc384726527"/>
      <w:r w:rsidRPr="005360C0">
        <w:rPr>
          <w:rFonts w:ascii="Times New Roman" w:hAnsi="Times New Roman" w:cs="Times New Roman"/>
          <w:lang w:val="cs-CZ"/>
        </w:rPr>
        <w:t>Počítače</w:t>
      </w:r>
      <w:bookmarkEnd w:id="134"/>
      <w:bookmarkEnd w:id="135"/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• budou mít účinné chlazení, nastavené na teplotu mezi 20-26 stupni Celsia.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• Hluk počítačů a projektorů bude co nejnižší.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lastRenderedPageBreak/>
        <w:t>• Musí se použít standardní počítačové komponenty.</w:t>
      </w:r>
    </w:p>
    <w:p w:rsidR="00F51E9B" w:rsidRPr="005360C0" w:rsidDel="002F62C1" w:rsidRDefault="00F51E9B" w:rsidP="00F51E9B">
      <w:pPr>
        <w:rPr>
          <w:del w:id="136" w:author="Novotna" w:date="2014-08-11T16:22:00Z"/>
          <w:lang w:val="cs-CZ"/>
        </w:rPr>
      </w:pPr>
      <w:del w:id="137" w:author="Novotna" w:date="2014-08-11T16:22:00Z">
        <w:r w:rsidRPr="005360C0" w:rsidDel="002F62C1">
          <w:rPr>
            <w:lang w:val="cs-CZ"/>
          </w:rPr>
          <w:delText>• Aktualizace hardwaru (např. grafická karta, procesor, atd.) nesmí vyžadovat novou verzi softwaru simulátoru řízení.</w:delText>
        </w:r>
      </w:del>
    </w:p>
    <w:p w:rsidR="00F51E9B" w:rsidRPr="005360C0" w:rsidRDefault="00F51E9B" w:rsidP="005360C0">
      <w:pPr>
        <w:pStyle w:val="Nadpis3"/>
        <w:rPr>
          <w:lang w:val="cs-CZ"/>
        </w:rPr>
      </w:pPr>
      <w:bookmarkStart w:id="138" w:name="_Toc384664529"/>
      <w:bookmarkStart w:id="139" w:name="_Toc384726528"/>
      <w:r w:rsidRPr="005360C0">
        <w:rPr>
          <w:rFonts w:ascii="Times New Roman" w:hAnsi="Times New Roman" w:cs="Times New Roman"/>
          <w:lang w:val="cs-CZ"/>
        </w:rPr>
        <w:t>Licence</w:t>
      </w:r>
      <w:bookmarkEnd w:id="138"/>
      <w:bookmarkEnd w:id="139"/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4"/>
        <w:gridCol w:w="990"/>
        <w:gridCol w:w="4292"/>
      </w:tblGrid>
      <w:tr w:rsidR="00F51E9B" w:rsidRPr="005360C0" w:rsidTr="00F51E9B">
        <w:trPr>
          <w:tblHeader/>
        </w:trPr>
        <w:tc>
          <w:tcPr>
            <w:tcW w:w="4005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Požadavek</w:t>
            </w:r>
          </w:p>
        </w:tc>
        <w:tc>
          <w:tcPr>
            <w:tcW w:w="990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Splňuje</w:t>
            </w:r>
          </w:p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sz w:val="22"/>
                <w:szCs w:val="22"/>
                <w:lang w:val="cs-CZ"/>
              </w:rPr>
              <w:t>Ano/Ne</w:t>
            </w:r>
          </w:p>
        </w:tc>
        <w:tc>
          <w:tcPr>
            <w:tcW w:w="4293" w:type="dxa"/>
            <w:shd w:val="clear" w:color="auto" w:fill="C0C0C0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  <w:r w:rsidRPr="005360C0">
              <w:rPr>
                <w:rStyle w:val="hps"/>
                <w:sz w:val="22"/>
                <w:szCs w:val="22"/>
                <w:lang w:val="cs-CZ"/>
              </w:rPr>
              <w:t>Odpověď uchazeče (</w:t>
            </w:r>
            <w:r w:rsidR="00CC2EE0">
              <w:rPr>
                <w:rStyle w:val="hps"/>
                <w:sz w:val="22"/>
                <w:szCs w:val="22"/>
                <w:lang w:val="cs-CZ"/>
              </w:rPr>
              <w:t>Uchazeč musí jednoznačně uvést, jakým způsobem naplní daný požadavek, např. technické parametry, odkazy na specifikace / testy, další možná řešení atd.</w:t>
            </w:r>
            <w:r w:rsidRPr="005360C0">
              <w:rPr>
                <w:rStyle w:val="hps"/>
                <w:sz w:val="22"/>
                <w:szCs w:val="22"/>
                <w:lang w:val="cs-CZ"/>
              </w:rPr>
              <w:t>)</w:t>
            </w:r>
          </w:p>
        </w:tc>
      </w:tr>
      <w:tr w:rsidR="00F51E9B" w:rsidRPr="005360C0" w:rsidTr="00F51E9B">
        <w:trPr>
          <w:trHeight w:val="492"/>
        </w:trPr>
        <w:tc>
          <w:tcPr>
            <w:tcW w:w="4005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97:</w:t>
            </w:r>
            <w:r w:rsidRPr="005360C0">
              <w:rPr>
                <w:lang w:val="cs-CZ"/>
              </w:rPr>
              <w:t xml:space="preserve">            </w:t>
            </w:r>
            <w:r w:rsidRPr="005360C0">
              <w:rPr>
                <w:b/>
                <w:bCs/>
                <w:lang w:val="cs-CZ"/>
              </w:rPr>
              <w:t xml:space="preserve">“MĚL BY” </w:t>
            </w:r>
            <w:r w:rsidRPr="005360C0">
              <w:rPr>
                <w:lang w:val="cs-CZ"/>
              </w:rPr>
              <w:t xml:space="preserve">      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CDV by měl mít k dispozici zdrojový kód softwaru simulátoru.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  <w:tr w:rsidR="00F51E9B" w:rsidRPr="005360C0" w:rsidTr="00F51E9B">
        <w:trPr>
          <w:trHeight w:val="492"/>
        </w:trPr>
        <w:tc>
          <w:tcPr>
            <w:tcW w:w="4005" w:type="dxa"/>
          </w:tcPr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b/>
                <w:bCs/>
                <w:lang w:val="cs-CZ"/>
              </w:rPr>
              <w:t>Požadavek CDV 98:</w:t>
            </w:r>
            <w:r w:rsidRPr="005360C0">
              <w:rPr>
                <w:lang w:val="cs-CZ"/>
              </w:rPr>
              <w:t xml:space="preserve">            </w:t>
            </w:r>
            <w:r w:rsidRPr="005360C0">
              <w:rPr>
                <w:b/>
                <w:bCs/>
                <w:lang w:val="cs-CZ"/>
              </w:rPr>
              <w:t>“MĚL BY”</w:t>
            </w:r>
          </w:p>
          <w:p w:rsidR="00F51E9B" w:rsidRPr="005360C0" w:rsidRDefault="00F51E9B" w:rsidP="00F51E9B">
            <w:pPr>
              <w:rPr>
                <w:lang w:val="cs-CZ"/>
              </w:rPr>
            </w:pPr>
            <w:r w:rsidRPr="005360C0">
              <w:rPr>
                <w:lang w:val="cs-CZ"/>
              </w:rPr>
              <w:t>Zdrojový kód by měl mít otevřenou licenci schválenou OSI (open source innovative).</w:t>
            </w:r>
          </w:p>
        </w:tc>
        <w:tc>
          <w:tcPr>
            <w:tcW w:w="990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  <w:tc>
          <w:tcPr>
            <w:tcW w:w="4293" w:type="dxa"/>
          </w:tcPr>
          <w:p w:rsidR="00F51E9B" w:rsidRPr="005360C0" w:rsidRDefault="00F51E9B" w:rsidP="00F51E9B">
            <w:pPr>
              <w:pStyle w:val="Brdtekstpaaflgende"/>
              <w:rPr>
                <w:sz w:val="22"/>
                <w:szCs w:val="22"/>
                <w:lang w:val="cs-CZ"/>
              </w:rPr>
            </w:pPr>
          </w:p>
        </w:tc>
      </w:tr>
    </w:tbl>
    <w:p w:rsidR="00F51E9B" w:rsidRPr="005360C0" w:rsidRDefault="00F51E9B" w:rsidP="00F51E9B">
      <w:pPr>
        <w:rPr>
          <w:i/>
          <w:iCs/>
          <w:lang w:val="cs-CZ"/>
        </w:rPr>
      </w:pPr>
    </w:p>
    <w:p w:rsidR="00F51E9B" w:rsidRPr="005360C0" w:rsidRDefault="00F51E9B" w:rsidP="00F51E9B">
      <w:pPr>
        <w:pStyle w:val="Nadpis3"/>
        <w:rPr>
          <w:rFonts w:ascii="Times New Roman" w:hAnsi="Times New Roman" w:cs="Times New Roman"/>
          <w:lang w:val="cs-CZ"/>
        </w:rPr>
      </w:pPr>
      <w:bookmarkStart w:id="140" w:name="_Toc384664530"/>
      <w:bookmarkStart w:id="141" w:name="_Toc384726529"/>
      <w:r w:rsidRPr="005360C0">
        <w:rPr>
          <w:rFonts w:ascii="Times New Roman" w:hAnsi="Times New Roman" w:cs="Times New Roman"/>
          <w:lang w:val="cs-CZ"/>
        </w:rPr>
        <w:t>GUI</w:t>
      </w:r>
      <w:bookmarkEnd w:id="140"/>
      <w:bookmarkEnd w:id="141"/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Jazyk GUI včetně všech chybových hlášek musí být angličtina nebo čeština.</w:t>
      </w:r>
    </w:p>
    <w:p w:rsidR="00F51E9B" w:rsidRPr="005360C0" w:rsidRDefault="00F51E9B" w:rsidP="00F51E9B">
      <w:pPr>
        <w:pStyle w:val="Nadpis3"/>
        <w:rPr>
          <w:rFonts w:ascii="Times New Roman" w:hAnsi="Times New Roman" w:cs="Times New Roman"/>
          <w:lang w:val="cs-CZ"/>
        </w:rPr>
      </w:pPr>
      <w:bookmarkStart w:id="142" w:name="_Toc384664531"/>
      <w:bookmarkStart w:id="143" w:name="_Toc384726530"/>
      <w:r w:rsidRPr="005360C0">
        <w:rPr>
          <w:rFonts w:ascii="Times New Roman" w:hAnsi="Times New Roman" w:cs="Times New Roman"/>
          <w:lang w:val="cs-CZ"/>
        </w:rPr>
        <w:t>Technické požadavky na údržbu</w:t>
      </w:r>
      <w:bookmarkEnd w:id="142"/>
      <w:bookmarkEnd w:id="143"/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 xml:space="preserve">Jedná se o následující technické požadavky na údržbu: 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 xml:space="preserve">• Dodavatel musí být schopen poskytnout postup pro kompletní novou instalaci systému. 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• Pro každý počítač v dodávce musí existovat zálohový postup pro nastavení a konfiguraci daného počítače.</w:t>
      </w:r>
    </w:p>
    <w:p w:rsidR="00F51E9B" w:rsidRPr="005360C0" w:rsidRDefault="00F51E9B" w:rsidP="00F51E9B">
      <w:pPr>
        <w:pStyle w:val="Nadpis2"/>
        <w:rPr>
          <w:rFonts w:ascii="Times New Roman" w:hAnsi="Times New Roman" w:cs="Times New Roman"/>
          <w:sz w:val="22"/>
          <w:szCs w:val="22"/>
          <w:lang w:val="cs-CZ"/>
        </w:rPr>
      </w:pPr>
      <w:bookmarkStart w:id="144" w:name="_Toc384664532"/>
      <w:bookmarkStart w:id="145" w:name="_Toc384726531"/>
      <w:r w:rsidRPr="005360C0">
        <w:rPr>
          <w:rFonts w:ascii="Times New Roman" w:hAnsi="Times New Roman" w:cs="Times New Roman"/>
          <w:sz w:val="22"/>
          <w:szCs w:val="22"/>
          <w:lang w:val="cs-CZ"/>
        </w:rPr>
        <w:t>Dokumentace</w:t>
      </w:r>
      <w:bookmarkEnd w:id="144"/>
      <w:bookmarkEnd w:id="145"/>
    </w:p>
    <w:p w:rsidR="00F51E9B" w:rsidRPr="005360C0" w:rsidRDefault="00F51E9B" w:rsidP="00F51E9B">
      <w:pPr>
        <w:pStyle w:val="Nadpis3"/>
        <w:rPr>
          <w:rFonts w:ascii="Times New Roman" w:hAnsi="Times New Roman" w:cs="Times New Roman"/>
          <w:lang w:val="cs-CZ"/>
        </w:rPr>
      </w:pPr>
      <w:bookmarkStart w:id="146" w:name="_Toc384664533"/>
      <w:bookmarkStart w:id="147" w:name="_Toc384726532"/>
      <w:r w:rsidRPr="005360C0">
        <w:rPr>
          <w:rFonts w:ascii="Times New Roman" w:hAnsi="Times New Roman" w:cs="Times New Roman"/>
          <w:lang w:val="cs-CZ"/>
        </w:rPr>
        <w:t>Obecné požadavky</w:t>
      </w:r>
      <w:bookmarkEnd w:id="146"/>
      <w:bookmarkEnd w:id="147"/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 xml:space="preserve">Dokumentace musí jednoznačně popisovat zařízení na podporu provozu a údržby. To zahrnuje nákresy, manuály, seznamy náhradních dílů, atd. 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Hardware systému musí být popsán v technických výkresech, provozní dokumentaci a manuálech.  Budou dodány technické nákresy všech systémů. To se také týká všech mechanických nákresů s rozměry a seznamy komponentů a veškeré elektrické dokumentace včetně schématu zapojení až po úroveň komponentů.</w:t>
      </w:r>
    </w:p>
    <w:p w:rsidR="00F51E9B" w:rsidRPr="005360C0" w:rsidRDefault="00F51E9B" w:rsidP="00F51E9B">
      <w:pPr>
        <w:rPr>
          <w:lang w:val="cs-CZ"/>
        </w:rPr>
      </w:pPr>
    </w:p>
    <w:p w:rsidR="00F51E9B" w:rsidRPr="005360C0" w:rsidRDefault="00F51E9B" w:rsidP="00F51E9B">
      <w:pPr>
        <w:pStyle w:val="Nadpis2"/>
        <w:rPr>
          <w:rFonts w:ascii="Times New Roman" w:hAnsi="Times New Roman" w:cs="Times New Roman"/>
          <w:sz w:val="22"/>
          <w:szCs w:val="22"/>
          <w:lang w:val="cs-CZ"/>
        </w:rPr>
      </w:pPr>
      <w:bookmarkStart w:id="148" w:name="_Toc384664534"/>
      <w:bookmarkStart w:id="149" w:name="_Toc384726533"/>
      <w:r w:rsidRPr="005360C0">
        <w:rPr>
          <w:rFonts w:ascii="Times New Roman" w:hAnsi="Times New Roman" w:cs="Times New Roman"/>
          <w:sz w:val="22"/>
          <w:szCs w:val="22"/>
          <w:lang w:val="cs-CZ"/>
        </w:rPr>
        <w:t>Školení</w:t>
      </w:r>
      <w:bookmarkEnd w:id="148"/>
      <w:bookmarkEnd w:id="149"/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 xml:space="preserve">Musí být zahrnuto školení v CDV pro všechny instalované systémy. Školení musí být poskytnuto </w:t>
      </w:r>
      <w:ins w:id="150" w:author="Polansky" w:date="2014-08-12T12:53:00Z">
        <w:r w:rsidR="003A492B">
          <w:rPr>
            <w:lang w:val="cs-CZ"/>
          </w:rPr>
          <w:t xml:space="preserve">min. </w:t>
        </w:r>
      </w:ins>
      <w:r w:rsidRPr="005360C0">
        <w:rPr>
          <w:lang w:val="cs-CZ"/>
        </w:rPr>
        <w:t>pro 2 výzkumné pracovníky a jednoho pracovníka obsluhy a údržby.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 xml:space="preserve">Celkový rozsah školení je rozdělen na následující oblasti: </w:t>
      </w:r>
    </w:p>
    <w:p w:rsidR="00F51E9B" w:rsidRPr="005360C0" w:rsidRDefault="00F51E9B" w:rsidP="00F51E9B">
      <w:pPr>
        <w:pStyle w:val="Odstavecseseznamem"/>
        <w:numPr>
          <w:ilvl w:val="0"/>
          <w:numId w:val="4"/>
        </w:numPr>
        <w:rPr>
          <w:lang w:val="cs-CZ"/>
        </w:rPr>
      </w:pPr>
      <w:r w:rsidRPr="005360C0">
        <w:rPr>
          <w:lang w:val="cs-CZ"/>
        </w:rPr>
        <w:lastRenderedPageBreak/>
        <w:t>Školení obsluhy</w:t>
      </w:r>
    </w:p>
    <w:p w:rsidR="00F51E9B" w:rsidRPr="005360C0" w:rsidRDefault="00F51E9B" w:rsidP="00F51E9B">
      <w:pPr>
        <w:pStyle w:val="Odstavecseseznamem"/>
        <w:numPr>
          <w:ilvl w:val="0"/>
          <w:numId w:val="4"/>
        </w:numPr>
        <w:rPr>
          <w:lang w:val="cs-CZ"/>
        </w:rPr>
      </w:pPr>
      <w:r w:rsidRPr="005360C0">
        <w:rPr>
          <w:lang w:val="cs-CZ"/>
        </w:rPr>
        <w:t xml:space="preserve">Vývoj scénáře </w:t>
      </w:r>
    </w:p>
    <w:p w:rsidR="00F51E9B" w:rsidRPr="005360C0" w:rsidRDefault="00F51E9B" w:rsidP="00F51E9B">
      <w:pPr>
        <w:pStyle w:val="Odstavecseseznamem"/>
        <w:numPr>
          <w:ilvl w:val="0"/>
          <w:numId w:val="4"/>
        </w:numPr>
        <w:rPr>
          <w:lang w:val="cs-CZ"/>
        </w:rPr>
      </w:pPr>
      <w:r w:rsidRPr="005360C0">
        <w:rPr>
          <w:lang w:val="cs-CZ"/>
        </w:rPr>
        <w:t>Údržba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Školící program a školící dokumenty budou dodány 2 týdny před začátkem školení.</w:t>
      </w:r>
    </w:p>
    <w:p w:rsidR="00F51E9B" w:rsidRPr="005360C0" w:rsidRDefault="00F51E9B" w:rsidP="00F51E9B">
      <w:pPr>
        <w:pStyle w:val="Nadpis2"/>
        <w:rPr>
          <w:rFonts w:ascii="Times New Roman" w:hAnsi="Times New Roman" w:cs="Times New Roman"/>
          <w:sz w:val="22"/>
          <w:szCs w:val="22"/>
          <w:lang w:val="cs-CZ"/>
        </w:rPr>
      </w:pPr>
      <w:bookmarkStart w:id="151" w:name="_Toc384664535"/>
      <w:bookmarkStart w:id="152" w:name="_Toc384726534"/>
      <w:r w:rsidRPr="005360C0">
        <w:rPr>
          <w:rFonts w:ascii="Times New Roman" w:hAnsi="Times New Roman" w:cs="Times New Roman"/>
          <w:sz w:val="22"/>
          <w:szCs w:val="22"/>
          <w:lang w:val="cs-CZ"/>
        </w:rPr>
        <w:t>Provoz a údržba</w:t>
      </w:r>
      <w:bookmarkEnd w:id="151"/>
      <w:bookmarkEnd w:id="152"/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Dodavatel navrhne plán provozu a údržby.</w:t>
      </w:r>
    </w:p>
    <w:p w:rsidR="00F51E9B" w:rsidRPr="005360C0" w:rsidRDefault="00F51E9B" w:rsidP="00F51E9B">
      <w:pPr>
        <w:pStyle w:val="Nadpis2"/>
        <w:rPr>
          <w:rFonts w:ascii="Times New Roman" w:hAnsi="Times New Roman" w:cs="Times New Roman"/>
          <w:sz w:val="22"/>
          <w:szCs w:val="22"/>
          <w:lang w:val="cs-CZ"/>
        </w:rPr>
      </w:pPr>
      <w:bookmarkStart w:id="153" w:name="_Toc384664536"/>
      <w:bookmarkStart w:id="154" w:name="_Toc384726535"/>
      <w:r w:rsidRPr="005360C0">
        <w:rPr>
          <w:rFonts w:ascii="Times New Roman" w:hAnsi="Times New Roman" w:cs="Times New Roman"/>
          <w:sz w:val="22"/>
          <w:szCs w:val="22"/>
          <w:lang w:val="cs-CZ"/>
        </w:rPr>
        <w:t>Dodatečné informace vyžadované od uchazeče</w:t>
      </w:r>
      <w:bookmarkEnd w:id="153"/>
      <w:bookmarkEnd w:id="154"/>
      <w:r w:rsidRPr="005360C0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 xml:space="preserve">Vyžaduje se, aby uchazeč poskytl následující dodatečné informace: </w:t>
      </w:r>
    </w:p>
    <w:p w:rsidR="00F51E9B" w:rsidRPr="005360C0" w:rsidRDefault="00F51E9B" w:rsidP="00F51E9B">
      <w:pPr>
        <w:rPr>
          <w:lang w:val="cs-CZ"/>
        </w:rPr>
      </w:pPr>
      <w:r w:rsidRPr="005360C0">
        <w:rPr>
          <w:lang w:val="cs-CZ"/>
        </w:rPr>
        <w:t>• Uchazeč uvede celkovou spotřebu během typického provozu.</w:t>
      </w:r>
    </w:p>
    <w:p w:rsidR="00F51E9B" w:rsidRPr="005360C0" w:rsidRDefault="00F51E9B" w:rsidP="009836A2">
      <w:pPr>
        <w:rPr>
          <w:lang w:val="cs-CZ"/>
        </w:rPr>
      </w:pPr>
      <w:r w:rsidRPr="005360C0">
        <w:rPr>
          <w:lang w:val="cs-CZ"/>
        </w:rPr>
        <w:t>• Zařízení hlučnější než 70 dBA, pokud jsou, musí být v nabídce uvedeny spolu s předpokládaným hlukem ve vzdálenosti</w:t>
      </w:r>
      <w:r w:rsidR="009836A2">
        <w:rPr>
          <w:lang w:val="cs-CZ"/>
        </w:rPr>
        <w:t xml:space="preserve"> 1 m od zařízení.</w:t>
      </w:r>
      <w:bookmarkStart w:id="155" w:name="_GoBack"/>
      <w:bookmarkEnd w:id="155"/>
    </w:p>
    <w:sectPr w:rsidR="00F51E9B" w:rsidRPr="005360C0" w:rsidSect="00496740">
      <w:footerReference w:type="default" r:id="rId1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C37" w:rsidRDefault="00C14C37">
      <w:pPr>
        <w:spacing w:after="0" w:line="240" w:lineRule="auto"/>
      </w:pPr>
      <w:r>
        <w:separator/>
      </w:r>
    </w:p>
  </w:endnote>
  <w:endnote w:type="continuationSeparator" w:id="0">
    <w:p w:rsidR="00C14C37" w:rsidRDefault="00C14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8BB" w:rsidRDefault="000E08BB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4B6D56" w:rsidRPr="004B6D56">
      <w:rPr>
        <w:noProof/>
        <w:lang w:val="cs-CZ"/>
      </w:rPr>
      <w:t>31</w:t>
    </w:r>
    <w:r>
      <w:rPr>
        <w:noProof/>
        <w:lang w:val="cs-CZ"/>
      </w:rPr>
      <w:fldChar w:fldCharType="end"/>
    </w:r>
  </w:p>
  <w:p w:rsidR="000E08BB" w:rsidRDefault="000E08B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C37" w:rsidRDefault="00C14C37">
      <w:pPr>
        <w:spacing w:after="0" w:line="240" w:lineRule="auto"/>
      </w:pPr>
      <w:r>
        <w:separator/>
      </w:r>
    </w:p>
  </w:footnote>
  <w:footnote w:type="continuationSeparator" w:id="0">
    <w:p w:rsidR="00C14C37" w:rsidRDefault="00C14C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551A"/>
    <w:multiLevelType w:val="hybridMultilevel"/>
    <w:tmpl w:val="1F0A382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B615CE"/>
    <w:multiLevelType w:val="hybridMultilevel"/>
    <w:tmpl w:val="8AF67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C6232F2"/>
    <w:multiLevelType w:val="hybridMultilevel"/>
    <w:tmpl w:val="3FF87C5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D3D0EB9"/>
    <w:multiLevelType w:val="multilevel"/>
    <w:tmpl w:val="2486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A8A65EB"/>
    <w:multiLevelType w:val="multilevel"/>
    <w:tmpl w:val="66F4F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D0926EA"/>
    <w:multiLevelType w:val="hybridMultilevel"/>
    <w:tmpl w:val="6A3AC81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96C2A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D823568"/>
    <w:multiLevelType w:val="hybridMultilevel"/>
    <w:tmpl w:val="191472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D63694"/>
    <w:multiLevelType w:val="hybridMultilevel"/>
    <w:tmpl w:val="0924058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9802F06"/>
    <w:multiLevelType w:val="hybridMultilevel"/>
    <w:tmpl w:val="8402D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9B80FE3"/>
    <w:multiLevelType w:val="multilevel"/>
    <w:tmpl w:val="D592F8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C8443C5"/>
    <w:multiLevelType w:val="hybridMultilevel"/>
    <w:tmpl w:val="3A7C2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1121451"/>
    <w:multiLevelType w:val="hybridMultilevel"/>
    <w:tmpl w:val="5B228AE2"/>
    <w:lvl w:ilvl="0" w:tplc="04090001">
      <w:start w:val="1"/>
      <w:numFmt w:val="bullet"/>
      <w:lvlText w:val=""/>
      <w:lvlJc w:val="left"/>
      <w:pPr>
        <w:tabs>
          <w:tab w:val="num" w:pos="646"/>
        </w:tabs>
        <w:ind w:left="6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366"/>
        </w:tabs>
        <w:ind w:left="13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86"/>
        </w:tabs>
        <w:ind w:left="20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06"/>
        </w:tabs>
        <w:ind w:left="28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26"/>
        </w:tabs>
        <w:ind w:left="35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46"/>
        </w:tabs>
        <w:ind w:left="42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966"/>
        </w:tabs>
        <w:ind w:left="49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686"/>
        </w:tabs>
        <w:ind w:left="56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06"/>
        </w:tabs>
        <w:ind w:left="6406" w:hanging="360"/>
      </w:pPr>
      <w:rPr>
        <w:rFonts w:ascii="Wingdings" w:hAnsi="Wingdings" w:cs="Wingdings" w:hint="default"/>
      </w:rPr>
    </w:lvl>
  </w:abstractNum>
  <w:abstractNum w:abstractNumId="12">
    <w:nsid w:val="43170602"/>
    <w:multiLevelType w:val="hybridMultilevel"/>
    <w:tmpl w:val="9370C210"/>
    <w:lvl w:ilvl="0" w:tplc="307C5E0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4E833F2"/>
    <w:multiLevelType w:val="hybridMultilevel"/>
    <w:tmpl w:val="106E94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9730875"/>
    <w:multiLevelType w:val="hybridMultilevel"/>
    <w:tmpl w:val="2140E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1D048F"/>
    <w:multiLevelType w:val="hybridMultilevel"/>
    <w:tmpl w:val="11E61C5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21915CB"/>
    <w:multiLevelType w:val="hybridMultilevel"/>
    <w:tmpl w:val="648E1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31C7B78"/>
    <w:multiLevelType w:val="hybridMultilevel"/>
    <w:tmpl w:val="0D7ED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370C5"/>
    <w:multiLevelType w:val="hybridMultilevel"/>
    <w:tmpl w:val="241A556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4D012B5"/>
    <w:multiLevelType w:val="multilevel"/>
    <w:tmpl w:val="A834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50755CB"/>
    <w:multiLevelType w:val="hybridMultilevel"/>
    <w:tmpl w:val="25C8C0E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5C31D18"/>
    <w:multiLevelType w:val="multilevel"/>
    <w:tmpl w:val="94D0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7C690DF5"/>
    <w:multiLevelType w:val="hybridMultilevel"/>
    <w:tmpl w:val="690C9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2"/>
  </w:num>
  <w:num w:numId="3">
    <w:abstractNumId w:val="5"/>
  </w:num>
  <w:num w:numId="4">
    <w:abstractNumId w:val="15"/>
  </w:num>
  <w:num w:numId="5">
    <w:abstractNumId w:val="0"/>
  </w:num>
  <w:num w:numId="6">
    <w:abstractNumId w:val="7"/>
  </w:num>
  <w:num w:numId="7">
    <w:abstractNumId w:val="18"/>
  </w:num>
  <w:num w:numId="8">
    <w:abstractNumId w:val="21"/>
  </w:num>
  <w:num w:numId="9">
    <w:abstractNumId w:val="19"/>
  </w:num>
  <w:num w:numId="10">
    <w:abstractNumId w:val="10"/>
  </w:num>
  <w:num w:numId="11">
    <w:abstractNumId w:val="1"/>
  </w:num>
  <w:num w:numId="12">
    <w:abstractNumId w:val="4"/>
  </w:num>
  <w:num w:numId="13">
    <w:abstractNumId w:val="3"/>
  </w:num>
  <w:num w:numId="14">
    <w:abstractNumId w:val="22"/>
  </w:num>
  <w:num w:numId="15">
    <w:abstractNumId w:val="9"/>
  </w:num>
  <w:num w:numId="16">
    <w:abstractNumId w:val="13"/>
  </w:num>
  <w:num w:numId="17">
    <w:abstractNumId w:val="11"/>
  </w:num>
  <w:num w:numId="18">
    <w:abstractNumId w:val="16"/>
  </w:num>
  <w:num w:numId="19">
    <w:abstractNumId w:val="17"/>
  </w:num>
  <w:num w:numId="20">
    <w:abstractNumId w:val="8"/>
  </w:num>
  <w:num w:numId="21">
    <w:abstractNumId w:val="12"/>
  </w:num>
  <w:num w:numId="22">
    <w:abstractNumId w:val="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5C9"/>
    <w:rsid w:val="000D094E"/>
    <w:rsid w:val="000E08BB"/>
    <w:rsid w:val="00132DC5"/>
    <w:rsid w:val="00145BB5"/>
    <w:rsid w:val="001B6995"/>
    <w:rsid w:val="00262FCA"/>
    <w:rsid w:val="002F62C1"/>
    <w:rsid w:val="003025C9"/>
    <w:rsid w:val="00365257"/>
    <w:rsid w:val="0038469E"/>
    <w:rsid w:val="003A492B"/>
    <w:rsid w:val="003F3ABF"/>
    <w:rsid w:val="00453193"/>
    <w:rsid w:val="004578DC"/>
    <w:rsid w:val="00467D8D"/>
    <w:rsid w:val="00496740"/>
    <w:rsid w:val="004B6D56"/>
    <w:rsid w:val="00521FA5"/>
    <w:rsid w:val="005360C0"/>
    <w:rsid w:val="0068339D"/>
    <w:rsid w:val="00685C44"/>
    <w:rsid w:val="00692E8B"/>
    <w:rsid w:val="006C1CDD"/>
    <w:rsid w:val="006F0262"/>
    <w:rsid w:val="007223F0"/>
    <w:rsid w:val="007F43B8"/>
    <w:rsid w:val="00823046"/>
    <w:rsid w:val="008326B4"/>
    <w:rsid w:val="008D176E"/>
    <w:rsid w:val="008D472C"/>
    <w:rsid w:val="009123C5"/>
    <w:rsid w:val="00921A4C"/>
    <w:rsid w:val="00922FDC"/>
    <w:rsid w:val="009836A2"/>
    <w:rsid w:val="009B637B"/>
    <w:rsid w:val="009F42D3"/>
    <w:rsid w:val="00A33DB4"/>
    <w:rsid w:val="00AA641A"/>
    <w:rsid w:val="00AF243A"/>
    <w:rsid w:val="00AF37FE"/>
    <w:rsid w:val="00B078D6"/>
    <w:rsid w:val="00B11828"/>
    <w:rsid w:val="00B46414"/>
    <w:rsid w:val="00B561EF"/>
    <w:rsid w:val="00C14C37"/>
    <w:rsid w:val="00C30BBC"/>
    <w:rsid w:val="00C31D5B"/>
    <w:rsid w:val="00C34351"/>
    <w:rsid w:val="00CB145E"/>
    <w:rsid w:val="00CC2EE0"/>
    <w:rsid w:val="00D31B24"/>
    <w:rsid w:val="00D561E7"/>
    <w:rsid w:val="00D94DEF"/>
    <w:rsid w:val="00E24782"/>
    <w:rsid w:val="00E471AE"/>
    <w:rsid w:val="00E65C49"/>
    <w:rsid w:val="00EC5056"/>
    <w:rsid w:val="00EE237F"/>
    <w:rsid w:val="00F51E9B"/>
    <w:rsid w:val="00F94BE5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">
    <w:name w:val="Normal"/>
    <w:qFormat/>
    <w:rsid w:val="003025C9"/>
    <w:rPr>
      <w:rFonts w:ascii="Times New Roman" w:eastAsia="Times New Roman" w:hAnsi="Times New Roman" w:cs="Times New Roman"/>
      <w:lang w:val="sv-SE"/>
    </w:rPr>
  </w:style>
  <w:style w:type="paragraph" w:styleId="Nadpis1">
    <w:name w:val="heading 1"/>
    <w:basedOn w:val="Normln"/>
    <w:next w:val="Normln"/>
    <w:link w:val="Nadpis1Char"/>
    <w:uiPriority w:val="99"/>
    <w:qFormat/>
    <w:rsid w:val="003025C9"/>
    <w:pPr>
      <w:keepNext/>
      <w:keepLines/>
      <w:spacing w:before="480" w:after="0"/>
      <w:outlineLvl w:val="0"/>
    </w:pPr>
    <w:rPr>
      <w:rFonts w:ascii="Arial" w:hAnsi="Arial" w:cs="Arial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3025C9"/>
    <w:pPr>
      <w:keepNext/>
      <w:keepLines/>
      <w:spacing w:before="200" w:after="0"/>
      <w:outlineLvl w:val="1"/>
    </w:pPr>
    <w:rPr>
      <w:rFonts w:ascii="Arial" w:hAnsi="Arial" w:cs="Arial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3025C9"/>
    <w:pPr>
      <w:keepNext/>
      <w:keepLines/>
      <w:spacing w:before="200" w:after="0"/>
      <w:outlineLvl w:val="2"/>
    </w:pPr>
    <w:rPr>
      <w:rFonts w:ascii="Arial" w:hAnsi="Arial" w:cs="Arial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025C9"/>
    <w:rPr>
      <w:rFonts w:ascii="Arial" w:eastAsia="Times New Roman" w:hAnsi="Arial" w:cs="Arial"/>
      <w:b/>
      <w:bCs/>
      <w:color w:val="365F91"/>
      <w:sz w:val="28"/>
      <w:szCs w:val="28"/>
      <w:lang w:val="sv-SE"/>
    </w:rPr>
  </w:style>
  <w:style w:type="character" w:customStyle="1" w:styleId="Nadpis2Char">
    <w:name w:val="Nadpis 2 Char"/>
    <w:basedOn w:val="Standardnpsmoodstavce"/>
    <w:link w:val="Nadpis2"/>
    <w:uiPriority w:val="99"/>
    <w:rsid w:val="003025C9"/>
    <w:rPr>
      <w:rFonts w:ascii="Arial" w:eastAsia="Times New Roman" w:hAnsi="Arial" w:cs="Arial"/>
      <w:b/>
      <w:bCs/>
      <w:color w:val="4F81BD"/>
      <w:sz w:val="26"/>
      <w:szCs w:val="26"/>
      <w:lang w:val="sv-SE"/>
    </w:rPr>
  </w:style>
  <w:style w:type="character" w:customStyle="1" w:styleId="Nadpis3Char">
    <w:name w:val="Nadpis 3 Char"/>
    <w:basedOn w:val="Standardnpsmoodstavce"/>
    <w:link w:val="Nadpis3"/>
    <w:uiPriority w:val="99"/>
    <w:rsid w:val="003025C9"/>
    <w:rPr>
      <w:rFonts w:ascii="Arial" w:eastAsia="Times New Roman" w:hAnsi="Arial" w:cs="Arial"/>
      <w:b/>
      <w:bCs/>
      <w:color w:val="4F81BD"/>
      <w:lang w:val="sv-SE"/>
    </w:rPr>
  </w:style>
  <w:style w:type="paragraph" w:customStyle="1" w:styleId="Default">
    <w:name w:val="Default"/>
    <w:uiPriority w:val="99"/>
    <w:rsid w:val="003025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v-SE"/>
    </w:rPr>
  </w:style>
  <w:style w:type="paragraph" w:styleId="Nadpisobsahu">
    <w:name w:val="TOC Heading"/>
    <w:basedOn w:val="Nadpis1"/>
    <w:next w:val="Normln"/>
    <w:uiPriority w:val="99"/>
    <w:qFormat/>
    <w:rsid w:val="003025C9"/>
    <w:pPr>
      <w:outlineLvl w:val="9"/>
    </w:pPr>
    <w:rPr>
      <w:lang w:eastAsia="sv-SE"/>
    </w:rPr>
  </w:style>
  <w:style w:type="paragraph" w:styleId="Obsah2">
    <w:name w:val="toc 2"/>
    <w:basedOn w:val="Normln"/>
    <w:next w:val="Normln"/>
    <w:autoRedefine/>
    <w:uiPriority w:val="39"/>
    <w:rsid w:val="003025C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rsid w:val="003025C9"/>
    <w:pPr>
      <w:spacing w:after="100"/>
      <w:ind w:left="440"/>
    </w:pPr>
  </w:style>
  <w:style w:type="character" w:styleId="Hypertextovodkaz">
    <w:name w:val="Hyperlink"/>
    <w:uiPriority w:val="99"/>
    <w:rsid w:val="003025C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302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5C9"/>
    <w:rPr>
      <w:rFonts w:ascii="Tahoma" w:eastAsia="Times New Roman" w:hAnsi="Tahoma" w:cs="Tahoma"/>
      <w:sz w:val="16"/>
      <w:szCs w:val="16"/>
      <w:lang w:val="sv-SE"/>
    </w:rPr>
  </w:style>
  <w:style w:type="paragraph" w:styleId="Obsah1">
    <w:name w:val="toc 1"/>
    <w:basedOn w:val="Normln"/>
    <w:next w:val="Normln"/>
    <w:autoRedefine/>
    <w:uiPriority w:val="39"/>
    <w:rsid w:val="003025C9"/>
    <w:pPr>
      <w:spacing w:after="100"/>
    </w:pPr>
  </w:style>
  <w:style w:type="paragraph" w:styleId="Titulek">
    <w:name w:val="caption"/>
    <w:basedOn w:val="Normln"/>
    <w:next w:val="Normln"/>
    <w:uiPriority w:val="99"/>
    <w:qFormat/>
    <w:rsid w:val="003025C9"/>
    <w:pPr>
      <w:spacing w:after="0" w:line="240" w:lineRule="auto"/>
    </w:pPr>
    <w:rPr>
      <w:b/>
      <w:bCs/>
      <w:sz w:val="20"/>
      <w:szCs w:val="20"/>
      <w:lang w:eastAsia="sv-SE"/>
    </w:rPr>
  </w:style>
  <w:style w:type="paragraph" w:styleId="Odstavecseseznamem">
    <w:name w:val="List Paragraph"/>
    <w:basedOn w:val="Normln"/>
    <w:uiPriority w:val="99"/>
    <w:qFormat/>
    <w:rsid w:val="003025C9"/>
    <w:pPr>
      <w:ind w:left="720"/>
    </w:pPr>
  </w:style>
  <w:style w:type="paragraph" w:customStyle="1" w:styleId="Brdtekstpaaflgende">
    <w:name w:val="Brødtekst paafølgende"/>
    <w:basedOn w:val="Zkladntext"/>
    <w:uiPriority w:val="99"/>
    <w:rsid w:val="003025C9"/>
    <w:pPr>
      <w:spacing w:before="60" w:after="60" w:line="240" w:lineRule="auto"/>
    </w:pPr>
    <w:rPr>
      <w:sz w:val="24"/>
      <w:szCs w:val="24"/>
      <w:lang w:val="nb-NO" w:eastAsia="nb-NO"/>
    </w:rPr>
  </w:style>
  <w:style w:type="paragraph" w:styleId="Zkladntext">
    <w:name w:val="Body Text"/>
    <w:basedOn w:val="Normln"/>
    <w:link w:val="ZkladntextChar"/>
    <w:uiPriority w:val="99"/>
    <w:semiHidden/>
    <w:rsid w:val="003025C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025C9"/>
    <w:rPr>
      <w:rFonts w:ascii="Times New Roman" w:eastAsia="Times New Roman" w:hAnsi="Times New Roman" w:cs="Times New Roman"/>
      <w:lang w:val="sv-SE"/>
    </w:rPr>
  </w:style>
  <w:style w:type="character" w:styleId="Siln">
    <w:name w:val="Strong"/>
    <w:uiPriority w:val="99"/>
    <w:qFormat/>
    <w:rsid w:val="003025C9"/>
    <w:rPr>
      <w:b/>
      <w:bCs/>
    </w:rPr>
  </w:style>
  <w:style w:type="character" w:customStyle="1" w:styleId="hps">
    <w:name w:val="hps"/>
    <w:basedOn w:val="Standardnpsmoodstavce"/>
    <w:rsid w:val="003025C9"/>
  </w:style>
  <w:style w:type="paragraph" w:styleId="Zhlav">
    <w:name w:val="header"/>
    <w:basedOn w:val="Normln"/>
    <w:link w:val="ZhlavChar"/>
    <w:uiPriority w:val="99"/>
    <w:rsid w:val="00302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25C9"/>
    <w:rPr>
      <w:rFonts w:ascii="Times New Roman" w:eastAsia="Times New Roman" w:hAnsi="Times New Roman" w:cs="Times New Roman"/>
      <w:lang w:val="sv-SE"/>
    </w:rPr>
  </w:style>
  <w:style w:type="paragraph" w:styleId="Zpat">
    <w:name w:val="footer"/>
    <w:basedOn w:val="Normln"/>
    <w:link w:val="ZpatChar"/>
    <w:uiPriority w:val="99"/>
    <w:rsid w:val="00302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25C9"/>
    <w:rPr>
      <w:rFonts w:ascii="Times New Roman" w:eastAsia="Times New Roman" w:hAnsi="Times New Roman" w:cs="Times New Roman"/>
      <w:lang w:val="sv-SE"/>
    </w:rPr>
  </w:style>
  <w:style w:type="paragraph" w:styleId="Revize">
    <w:name w:val="Revision"/>
    <w:hidden/>
    <w:uiPriority w:val="99"/>
    <w:semiHidden/>
    <w:rsid w:val="003025C9"/>
    <w:pPr>
      <w:spacing w:after="0" w:line="240" w:lineRule="auto"/>
    </w:pPr>
    <w:rPr>
      <w:rFonts w:ascii="Times New Roman" w:eastAsia="Times New Roman" w:hAnsi="Times New Roman" w:cs="Times New Roman"/>
      <w:lang w:val="sv-SE"/>
    </w:rPr>
  </w:style>
  <w:style w:type="character" w:styleId="Odkaznakoment">
    <w:name w:val="annotation reference"/>
    <w:basedOn w:val="Standardnpsmoodstavce"/>
    <w:uiPriority w:val="99"/>
    <w:semiHidden/>
    <w:unhideWhenUsed/>
    <w:rsid w:val="003025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25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25C9"/>
    <w:rPr>
      <w:rFonts w:ascii="Times New Roman" w:eastAsia="Times New Roman" w:hAnsi="Times New Roman" w:cs="Times New Roman"/>
      <w:sz w:val="20"/>
      <w:szCs w:val="20"/>
      <w:lang w:val="sv-S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25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25C9"/>
    <w:rPr>
      <w:rFonts w:ascii="Times New Roman" w:eastAsia="Times New Roman" w:hAnsi="Times New Roman" w:cs="Times New Roman"/>
      <w:b/>
      <w:bCs/>
      <w:sz w:val="20"/>
      <w:szCs w:val="20"/>
      <w:lang w:val="sv-SE"/>
    </w:rPr>
  </w:style>
  <w:style w:type="character" w:styleId="Sledovanodkaz">
    <w:name w:val="FollowedHyperlink"/>
    <w:basedOn w:val="Standardnpsmoodstavce"/>
    <w:uiPriority w:val="99"/>
    <w:semiHidden/>
    <w:unhideWhenUsed/>
    <w:rsid w:val="003025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">
    <w:name w:val="Normal"/>
    <w:qFormat/>
    <w:rsid w:val="003025C9"/>
    <w:rPr>
      <w:rFonts w:ascii="Times New Roman" w:eastAsia="Times New Roman" w:hAnsi="Times New Roman" w:cs="Times New Roman"/>
      <w:lang w:val="sv-SE"/>
    </w:rPr>
  </w:style>
  <w:style w:type="paragraph" w:styleId="Nadpis1">
    <w:name w:val="heading 1"/>
    <w:basedOn w:val="Normln"/>
    <w:next w:val="Normln"/>
    <w:link w:val="Nadpis1Char"/>
    <w:uiPriority w:val="99"/>
    <w:qFormat/>
    <w:rsid w:val="003025C9"/>
    <w:pPr>
      <w:keepNext/>
      <w:keepLines/>
      <w:spacing w:before="480" w:after="0"/>
      <w:outlineLvl w:val="0"/>
    </w:pPr>
    <w:rPr>
      <w:rFonts w:ascii="Arial" w:hAnsi="Arial" w:cs="Arial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3025C9"/>
    <w:pPr>
      <w:keepNext/>
      <w:keepLines/>
      <w:spacing w:before="200" w:after="0"/>
      <w:outlineLvl w:val="1"/>
    </w:pPr>
    <w:rPr>
      <w:rFonts w:ascii="Arial" w:hAnsi="Arial" w:cs="Arial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3025C9"/>
    <w:pPr>
      <w:keepNext/>
      <w:keepLines/>
      <w:spacing w:before="200" w:after="0"/>
      <w:outlineLvl w:val="2"/>
    </w:pPr>
    <w:rPr>
      <w:rFonts w:ascii="Arial" w:hAnsi="Arial" w:cs="Arial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025C9"/>
    <w:rPr>
      <w:rFonts w:ascii="Arial" w:eastAsia="Times New Roman" w:hAnsi="Arial" w:cs="Arial"/>
      <w:b/>
      <w:bCs/>
      <w:color w:val="365F91"/>
      <w:sz w:val="28"/>
      <w:szCs w:val="28"/>
      <w:lang w:val="sv-SE"/>
    </w:rPr>
  </w:style>
  <w:style w:type="character" w:customStyle="1" w:styleId="Nadpis2Char">
    <w:name w:val="Nadpis 2 Char"/>
    <w:basedOn w:val="Standardnpsmoodstavce"/>
    <w:link w:val="Nadpis2"/>
    <w:uiPriority w:val="99"/>
    <w:rsid w:val="003025C9"/>
    <w:rPr>
      <w:rFonts w:ascii="Arial" w:eastAsia="Times New Roman" w:hAnsi="Arial" w:cs="Arial"/>
      <w:b/>
      <w:bCs/>
      <w:color w:val="4F81BD"/>
      <w:sz w:val="26"/>
      <w:szCs w:val="26"/>
      <w:lang w:val="sv-SE"/>
    </w:rPr>
  </w:style>
  <w:style w:type="character" w:customStyle="1" w:styleId="Nadpis3Char">
    <w:name w:val="Nadpis 3 Char"/>
    <w:basedOn w:val="Standardnpsmoodstavce"/>
    <w:link w:val="Nadpis3"/>
    <w:uiPriority w:val="99"/>
    <w:rsid w:val="003025C9"/>
    <w:rPr>
      <w:rFonts w:ascii="Arial" w:eastAsia="Times New Roman" w:hAnsi="Arial" w:cs="Arial"/>
      <w:b/>
      <w:bCs/>
      <w:color w:val="4F81BD"/>
      <w:lang w:val="sv-SE"/>
    </w:rPr>
  </w:style>
  <w:style w:type="paragraph" w:customStyle="1" w:styleId="Default">
    <w:name w:val="Default"/>
    <w:uiPriority w:val="99"/>
    <w:rsid w:val="003025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v-SE"/>
    </w:rPr>
  </w:style>
  <w:style w:type="paragraph" w:styleId="Nadpisobsahu">
    <w:name w:val="TOC Heading"/>
    <w:basedOn w:val="Nadpis1"/>
    <w:next w:val="Normln"/>
    <w:uiPriority w:val="99"/>
    <w:qFormat/>
    <w:rsid w:val="003025C9"/>
    <w:pPr>
      <w:outlineLvl w:val="9"/>
    </w:pPr>
    <w:rPr>
      <w:lang w:eastAsia="sv-SE"/>
    </w:rPr>
  </w:style>
  <w:style w:type="paragraph" w:styleId="Obsah2">
    <w:name w:val="toc 2"/>
    <w:basedOn w:val="Normln"/>
    <w:next w:val="Normln"/>
    <w:autoRedefine/>
    <w:uiPriority w:val="39"/>
    <w:rsid w:val="003025C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rsid w:val="003025C9"/>
    <w:pPr>
      <w:spacing w:after="100"/>
      <w:ind w:left="440"/>
    </w:pPr>
  </w:style>
  <w:style w:type="character" w:styleId="Hypertextovodkaz">
    <w:name w:val="Hyperlink"/>
    <w:uiPriority w:val="99"/>
    <w:rsid w:val="003025C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302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5C9"/>
    <w:rPr>
      <w:rFonts w:ascii="Tahoma" w:eastAsia="Times New Roman" w:hAnsi="Tahoma" w:cs="Tahoma"/>
      <w:sz w:val="16"/>
      <w:szCs w:val="16"/>
      <w:lang w:val="sv-SE"/>
    </w:rPr>
  </w:style>
  <w:style w:type="paragraph" w:styleId="Obsah1">
    <w:name w:val="toc 1"/>
    <w:basedOn w:val="Normln"/>
    <w:next w:val="Normln"/>
    <w:autoRedefine/>
    <w:uiPriority w:val="39"/>
    <w:rsid w:val="003025C9"/>
    <w:pPr>
      <w:spacing w:after="100"/>
    </w:pPr>
  </w:style>
  <w:style w:type="paragraph" w:styleId="Titulek">
    <w:name w:val="caption"/>
    <w:basedOn w:val="Normln"/>
    <w:next w:val="Normln"/>
    <w:uiPriority w:val="99"/>
    <w:qFormat/>
    <w:rsid w:val="003025C9"/>
    <w:pPr>
      <w:spacing w:after="0" w:line="240" w:lineRule="auto"/>
    </w:pPr>
    <w:rPr>
      <w:b/>
      <w:bCs/>
      <w:sz w:val="20"/>
      <w:szCs w:val="20"/>
      <w:lang w:eastAsia="sv-SE"/>
    </w:rPr>
  </w:style>
  <w:style w:type="paragraph" w:styleId="Odstavecseseznamem">
    <w:name w:val="List Paragraph"/>
    <w:basedOn w:val="Normln"/>
    <w:uiPriority w:val="99"/>
    <w:qFormat/>
    <w:rsid w:val="003025C9"/>
    <w:pPr>
      <w:ind w:left="720"/>
    </w:pPr>
  </w:style>
  <w:style w:type="paragraph" w:customStyle="1" w:styleId="Brdtekstpaaflgende">
    <w:name w:val="Brødtekst paafølgende"/>
    <w:basedOn w:val="Zkladntext"/>
    <w:uiPriority w:val="99"/>
    <w:rsid w:val="003025C9"/>
    <w:pPr>
      <w:spacing w:before="60" w:after="60" w:line="240" w:lineRule="auto"/>
    </w:pPr>
    <w:rPr>
      <w:sz w:val="24"/>
      <w:szCs w:val="24"/>
      <w:lang w:val="nb-NO" w:eastAsia="nb-NO"/>
    </w:rPr>
  </w:style>
  <w:style w:type="paragraph" w:styleId="Zkladntext">
    <w:name w:val="Body Text"/>
    <w:basedOn w:val="Normln"/>
    <w:link w:val="ZkladntextChar"/>
    <w:uiPriority w:val="99"/>
    <w:semiHidden/>
    <w:rsid w:val="003025C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025C9"/>
    <w:rPr>
      <w:rFonts w:ascii="Times New Roman" w:eastAsia="Times New Roman" w:hAnsi="Times New Roman" w:cs="Times New Roman"/>
      <w:lang w:val="sv-SE"/>
    </w:rPr>
  </w:style>
  <w:style w:type="character" w:styleId="Siln">
    <w:name w:val="Strong"/>
    <w:uiPriority w:val="99"/>
    <w:qFormat/>
    <w:rsid w:val="003025C9"/>
    <w:rPr>
      <w:b/>
      <w:bCs/>
    </w:rPr>
  </w:style>
  <w:style w:type="character" w:customStyle="1" w:styleId="hps">
    <w:name w:val="hps"/>
    <w:basedOn w:val="Standardnpsmoodstavce"/>
    <w:rsid w:val="003025C9"/>
  </w:style>
  <w:style w:type="paragraph" w:styleId="Zhlav">
    <w:name w:val="header"/>
    <w:basedOn w:val="Normln"/>
    <w:link w:val="ZhlavChar"/>
    <w:uiPriority w:val="99"/>
    <w:rsid w:val="00302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25C9"/>
    <w:rPr>
      <w:rFonts w:ascii="Times New Roman" w:eastAsia="Times New Roman" w:hAnsi="Times New Roman" w:cs="Times New Roman"/>
      <w:lang w:val="sv-SE"/>
    </w:rPr>
  </w:style>
  <w:style w:type="paragraph" w:styleId="Zpat">
    <w:name w:val="footer"/>
    <w:basedOn w:val="Normln"/>
    <w:link w:val="ZpatChar"/>
    <w:uiPriority w:val="99"/>
    <w:rsid w:val="00302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25C9"/>
    <w:rPr>
      <w:rFonts w:ascii="Times New Roman" w:eastAsia="Times New Roman" w:hAnsi="Times New Roman" w:cs="Times New Roman"/>
      <w:lang w:val="sv-SE"/>
    </w:rPr>
  </w:style>
  <w:style w:type="paragraph" w:styleId="Revize">
    <w:name w:val="Revision"/>
    <w:hidden/>
    <w:uiPriority w:val="99"/>
    <w:semiHidden/>
    <w:rsid w:val="003025C9"/>
    <w:pPr>
      <w:spacing w:after="0" w:line="240" w:lineRule="auto"/>
    </w:pPr>
    <w:rPr>
      <w:rFonts w:ascii="Times New Roman" w:eastAsia="Times New Roman" w:hAnsi="Times New Roman" w:cs="Times New Roman"/>
      <w:lang w:val="sv-SE"/>
    </w:rPr>
  </w:style>
  <w:style w:type="character" w:styleId="Odkaznakoment">
    <w:name w:val="annotation reference"/>
    <w:basedOn w:val="Standardnpsmoodstavce"/>
    <w:uiPriority w:val="99"/>
    <w:semiHidden/>
    <w:unhideWhenUsed/>
    <w:rsid w:val="003025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25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25C9"/>
    <w:rPr>
      <w:rFonts w:ascii="Times New Roman" w:eastAsia="Times New Roman" w:hAnsi="Times New Roman" w:cs="Times New Roman"/>
      <w:sz w:val="20"/>
      <w:szCs w:val="20"/>
      <w:lang w:val="sv-S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25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25C9"/>
    <w:rPr>
      <w:rFonts w:ascii="Times New Roman" w:eastAsia="Times New Roman" w:hAnsi="Times New Roman" w:cs="Times New Roman"/>
      <w:b/>
      <w:bCs/>
      <w:sz w:val="20"/>
      <w:szCs w:val="20"/>
      <w:lang w:val="sv-SE"/>
    </w:rPr>
  </w:style>
  <w:style w:type="character" w:styleId="Sledovanodkaz">
    <w:name w:val="FollowedHyperlink"/>
    <w:basedOn w:val="Standardnpsmoodstavce"/>
    <w:uiPriority w:val="99"/>
    <w:semiHidden/>
    <w:unhideWhenUsed/>
    <w:rsid w:val="003025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dalnice.estranky.cz/clanky/ctyrlistek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alnice.estranky.cz/clanky/deltovita.htm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dalnice.estranky.cz/clanky/utvarove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dalnice.estranky.cz/clanky/osmickov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alnice.estranky.cz/clanky/trubkovita.html" TargetMode="External"/><Relationship Id="rId10" Type="http://schemas.openxmlformats.org/officeDocument/2006/relationships/hyperlink" Target="http://www.dalnice.estranky.cz/clanky/kosodelna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cs.wikipedia.org/wiki/Po%C4%8D%C3%ADta%C4%8Dov%C3%A1_my%C5%A1" TargetMode="External"/><Relationship Id="rId14" Type="http://schemas.openxmlformats.org/officeDocument/2006/relationships/hyperlink" Target="http://www.dalnice.estranky.cz/clanky/dvojlistek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31</Pages>
  <Words>6281</Words>
  <Characters>37061</Characters>
  <Application>Microsoft Office Word</Application>
  <DocSecurity>0</DocSecurity>
  <Lines>308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CDV</Company>
  <LinksUpToDate>false</LinksUpToDate>
  <CharactersWithSpaces>43256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Dolecek</dc:creator>
  <cp:lastModifiedBy>Polansky</cp:lastModifiedBy>
  <cp:revision>37</cp:revision>
  <dcterms:created xsi:type="dcterms:W3CDTF">2014-08-12T11:05:00Z</dcterms:created>
  <dcterms:modified xsi:type="dcterms:W3CDTF">2014-08-12T12:30:00Z</dcterms:modified>
</cp:coreProperties>
</file>